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9C2" w:rsidRPr="004E19C2" w:rsidRDefault="004E19C2" w:rsidP="004E19C2">
      <w:pPr>
        <w:spacing w:line="240" w:lineRule="auto"/>
        <w:jc w:val="center"/>
        <w:rPr>
          <w:b/>
          <w:color w:val="000000" w:themeColor="text1"/>
          <w:sz w:val="28"/>
          <w:szCs w:val="28"/>
        </w:rPr>
      </w:pPr>
      <w:r w:rsidRPr="004E19C2">
        <w:rPr>
          <w:b/>
          <w:color w:val="000000" w:themeColor="text1"/>
          <w:sz w:val="28"/>
          <w:szCs w:val="28"/>
        </w:rPr>
        <w:t>R-Line Transmission Line</w:t>
      </w:r>
    </w:p>
    <w:p w:rsidR="004E19C2" w:rsidRPr="004E19C2" w:rsidRDefault="004E19C2" w:rsidP="004E19C2">
      <w:pPr>
        <w:spacing w:line="240" w:lineRule="auto"/>
        <w:jc w:val="center"/>
        <w:outlineLvl w:val="0"/>
        <w:rPr>
          <w:rFonts w:eastAsia="Times New Roman"/>
          <w:b/>
          <w:bCs/>
          <w:color w:val="000000" w:themeColor="text1"/>
          <w:kern w:val="36"/>
          <w:sz w:val="24"/>
          <w:szCs w:val="24"/>
          <w:lang w:val="en"/>
        </w:rPr>
      </w:pPr>
      <w:r w:rsidRPr="004E19C2">
        <w:rPr>
          <w:rFonts w:eastAsia="Times New Roman"/>
          <w:b/>
          <w:bCs/>
          <w:color w:val="000000" w:themeColor="text1"/>
          <w:kern w:val="36"/>
          <w:sz w:val="24"/>
          <w:szCs w:val="24"/>
          <w:lang w:val="en"/>
        </w:rPr>
        <w:t xml:space="preserve">O'Fallon's Bluff among reasons federal judge revokes permit for </w:t>
      </w:r>
    </w:p>
    <w:p w:rsidR="004E19C2" w:rsidRPr="004E19C2" w:rsidRDefault="004E19C2" w:rsidP="004E19C2">
      <w:pPr>
        <w:spacing w:line="240" w:lineRule="auto"/>
        <w:jc w:val="center"/>
        <w:outlineLvl w:val="0"/>
        <w:rPr>
          <w:rFonts w:eastAsia="Times New Roman"/>
          <w:b/>
          <w:bCs/>
          <w:color w:val="000000" w:themeColor="text1"/>
          <w:kern w:val="36"/>
          <w:sz w:val="24"/>
          <w:szCs w:val="24"/>
          <w:lang w:val="en"/>
        </w:rPr>
      </w:pPr>
      <w:r w:rsidRPr="004E19C2">
        <w:rPr>
          <w:rFonts w:eastAsia="Times New Roman"/>
          <w:b/>
          <w:bCs/>
          <w:color w:val="000000" w:themeColor="text1"/>
          <w:kern w:val="36"/>
          <w:sz w:val="24"/>
          <w:szCs w:val="24"/>
          <w:lang w:val="en"/>
        </w:rPr>
        <w:t>Nebraska Public Power District's R-Project</w:t>
      </w:r>
    </w:p>
    <w:p w:rsidR="004E19C2" w:rsidRPr="004E19C2" w:rsidRDefault="004E19C2" w:rsidP="004E19C2">
      <w:pPr>
        <w:spacing w:line="240" w:lineRule="auto"/>
        <w:jc w:val="center"/>
        <w:outlineLvl w:val="0"/>
        <w:rPr>
          <w:rFonts w:eastAsia="Times New Roman"/>
          <w:b/>
          <w:bCs/>
          <w:color w:val="000000" w:themeColor="text1"/>
          <w:kern w:val="36"/>
          <w:sz w:val="24"/>
          <w:szCs w:val="24"/>
          <w:lang w:val="en"/>
        </w:rPr>
      </w:pPr>
    </w:p>
    <w:p w:rsidR="004E19C2" w:rsidRPr="004E19C2" w:rsidRDefault="004E19C2" w:rsidP="004E19C2">
      <w:pPr>
        <w:spacing w:line="240" w:lineRule="auto"/>
        <w:ind w:left="360"/>
        <w:rPr>
          <w:rFonts w:eastAsia="Times New Roman"/>
          <w:color w:val="000000" w:themeColor="text1"/>
          <w:sz w:val="24"/>
          <w:szCs w:val="24"/>
          <w:lang w:val="en"/>
        </w:rPr>
      </w:pPr>
      <w:r w:rsidRPr="004E19C2">
        <w:rPr>
          <w:rFonts w:eastAsia="Times New Roman"/>
          <w:color w:val="000000" w:themeColor="text1"/>
          <w:sz w:val="24"/>
          <w:szCs w:val="24"/>
          <w:lang w:val="en"/>
        </w:rPr>
        <w:t>By TODD VON KAMPEN todd.vonkampen@nptelegraph.com</w:t>
      </w:r>
    </w:p>
    <w:p w:rsidR="004E19C2" w:rsidRPr="004E19C2" w:rsidRDefault="004E19C2" w:rsidP="004E19C2">
      <w:pPr>
        <w:spacing w:line="240" w:lineRule="auto"/>
        <w:ind w:left="360"/>
        <w:rPr>
          <w:rFonts w:eastAsia="Times New Roman"/>
          <w:color w:val="000000" w:themeColor="text1"/>
          <w:sz w:val="24"/>
          <w:szCs w:val="24"/>
          <w:lang w:val="en"/>
        </w:rPr>
      </w:pPr>
      <w:r w:rsidRPr="004E19C2">
        <w:rPr>
          <w:rFonts w:eastAsia="Times New Roman"/>
          <w:color w:val="000000" w:themeColor="text1"/>
          <w:sz w:val="24"/>
          <w:szCs w:val="24"/>
          <w:lang w:val="en"/>
        </w:rPr>
        <w:t xml:space="preserve">Jun 17, 2020 </w:t>
      </w:r>
    </w:p>
    <w:p w:rsidR="004E19C2" w:rsidRPr="004E19C2" w:rsidRDefault="004E19C2" w:rsidP="004E19C2">
      <w:pPr>
        <w:spacing w:line="240" w:lineRule="auto"/>
        <w:ind w:left="360"/>
        <w:rPr>
          <w:rFonts w:eastAsia="Times New Roman"/>
          <w:color w:val="000000" w:themeColor="text1"/>
          <w:sz w:val="24"/>
          <w:szCs w:val="24"/>
          <w:lang w:val="en"/>
        </w:rPr>
      </w:pPr>
    </w:p>
    <w:p w:rsidR="004E19C2" w:rsidRPr="004E19C2" w:rsidRDefault="004E19C2" w:rsidP="004E19C2">
      <w:pPr>
        <w:spacing w:line="240" w:lineRule="auto"/>
        <w:ind w:left="360"/>
        <w:rPr>
          <w:color w:val="000000" w:themeColor="text1"/>
          <w:sz w:val="20"/>
          <w:szCs w:val="20"/>
        </w:rPr>
      </w:pPr>
      <w:r w:rsidRPr="004E19C2">
        <w:rPr>
          <w:color w:val="000000" w:themeColor="text1"/>
          <w:sz w:val="20"/>
          <w:szCs w:val="20"/>
        </w:rPr>
        <w:t>The North Platte Telegraph</w:t>
      </w:r>
    </w:p>
    <w:p w:rsidR="004E19C2" w:rsidRPr="004E19C2" w:rsidRDefault="004E19C2" w:rsidP="004E19C2">
      <w:pPr>
        <w:spacing w:line="240" w:lineRule="auto"/>
        <w:ind w:left="360"/>
        <w:rPr>
          <w:color w:val="000000" w:themeColor="text1"/>
          <w:sz w:val="20"/>
          <w:szCs w:val="20"/>
        </w:rPr>
      </w:pPr>
      <w:proofErr w:type="gramStart"/>
      <w:r w:rsidRPr="004E19C2">
        <w:rPr>
          <w:color w:val="000000" w:themeColor="text1"/>
          <w:sz w:val="20"/>
          <w:szCs w:val="20"/>
        </w:rPr>
        <w:t>from</w:t>
      </w:r>
      <w:proofErr w:type="gramEnd"/>
      <w:r w:rsidRPr="004E19C2">
        <w:rPr>
          <w:color w:val="000000" w:themeColor="text1"/>
          <w:sz w:val="20"/>
          <w:szCs w:val="20"/>
        </w:rPr>
        <w:t xml:space="preserve"> the web on June 18, 2020 - https://www.nptelegraph.com/news/local_news/ofallons-bluff-among-reasons-federal-judge-revokes-permit-for-nebraska-public-power-districts-r-project/article_86179a8e-b100-11ea-b5a1-4be0a2b5141c.html</w:t>
      </w:r>
    </w:p>
    <w:p w:rsidR="004E19C2" w:rsidRPr="004E19C2" w:rsidRDefault="004E19C2" w:rsidP="004E19C2">
      <w:pPr>
        <w:spacing w:line="240" w:lineRule="auto"/>
        <w:rPr>
          <w:rFonts w:eastAsia="Times New Roman"/>
          <w:color w:val="444444"/>
          <w:sz w:val="24"/>
          <w:szCs w:val="24"/>
          <w:lang w:val="en"/>
        </w:rPr>
      </w:pPr>
    </w:p>
    <w:p w:rsidR="004E19C2" w:rsidRPr="004E19C2" w:rsidRDefault="004E19C2" w:rsidP="004E19C2">
      <w:pPr>
        <w:spacing w:line="240" w:lineRule="auto"/>
        <w:jc w:val="center"/>
        <w:rPr>
          <w:rFonts w:eastAsia="Times New Roman"/>
          <w:color w:val="444444"/>
          <w:sz w:val="24"/>
          <w:szCs w:val="24"/>
          <w:lang w:val="en"/>
        </w:rPr>
      </w:pPr>
      <w:r w:rsidRPr="004E19C2">
        <w:rPr>
          <w:rFonts w:eastAsia="Times New Roman"/>
          <w:noProof/>
          <w:color w:val="444444"/>
          <w:sz w:val="24"/>
          <w:szCs w:val="24"/>
        </w:rPr>
        <w:drawing>
          <wp:inline distT="0" distB="0" distL="0" distR="0" wp14:anchorId="4908BAEA" wp14:editId="079489C8">
            <wp:extent cx="3192298" cy="2395728"/>
            <wp:effectExtent l="19050" t="19050" r="27305" b="24130"/>
            <wp:docPr id="1" name="Picture 1" descr="O'Fallon's Bluff among reasons federal judge revokes permit for Nebraska Public Power District's R-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allon's Bluff among reasons federal judge revokes permit for Nebraska Public Power District's R-Proj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8449" cy="2407849"/>
                    </a:xfrm>
                    <a:prstGeom prst="rect">
                      <a:avLst/>
                    </a:prstGeom>
                    <a:noFill/>
                    <a:ln w="12700">
                      <a:solidFill>
                        <a:schemeClr val="tx1"/>
                      </a:solidFill>
                    </a:ln>
                  </pic:spPr>
                </pic:pic>
              </a:graphicData>
            </a:graphic>
          </wp:inline>
        </w:drawing>
      </w:r>
    </w:p>
    <w:p w:rsidR="004E19C2" w:rsidRDefault="004E19C2" w:rsidP="004E19C2">
      <w:pPr>
        <w:spacing w:line="240" w:lineRule="auto"/>
        <w:rPr>
          <w:rFonts w:eastAsia="Times New Roman"/>
          <w:color w:val="444444"/>
          <w:sz w:val="24"/>
          <w:szCs w:val="24"/>
          <w:lang w:val="en"/>
        </w:rPr>
      </w:pPr>
    </w:p>
    <w:p w:rsidR="00B9794B" w:rsidRDefault="004E19C2" w:rsidP="004E19C2">
      <w:pPr>
        <w:spacing w:line="240" w:lineRule="auto"/>
        <w:jc w:val="center"/>
        <w:rPr>
          <w:rFonts w:eastAsia="Times New Roman"/>
          <w:i/>
          <w:color w:val="444444"/>
          <w:sz w:val="20"/>
          <w:szCs w:val="20"/>
          <w:lang w:val="en"/>
        </w:rPr>
      </w:pPr>
      <w:r w:rsidRPr="004E19C2">
        <w:rPr>
          <w:rFonts w:eastAsia="Times New Roman"/>
          <w:i/>
          <w:color w:val="444444"/>
          <w:sz w:val="20"/>
          <w:szCs w:val="20"/>
          <w:lang w:val="en"/>
        </w:rPr>
        <w:t xml:space="preserve">A federal judge vacated a permit for Nebraska Public Power District's R-Project Wednesday. </w:t>
      </w:r>
    </w:p>
    <w:p w:rsidR="00B9794B" w:rsidRDefault="004E19C2" w:rsidP="004E19C2">
      <w:pPr>
        <w:spacing w:line="240" w:lineRule="auto"/>
        <w:jc w:val="center"/>
        <w:rPr>
          <w:rFonts w:eastAsia="Times New Roman"/>
          <w:i/>
          <w:color w:val="444444"/>
          <w:sz w:val="20"/>
          <w:szCs w:val="20"/>
          <w:lang w:val="en"/>
        </w:rPr>
      </w:pPr>
      <w:r w:rsidRPr="004E19C2">
        <w:rPr>
          <w:rFonts w:eastAsia="Times New Roman"/>
          <w:i/>
          <w:color w:val="444444"/>
          <w:sz w:val="20"/>
          <w:szCs w:val="20"/>
          <w:lang w:val="en"/>
        </w:rPr>
        <w:t xml:space="preserve">Among the reasons for the decision is the potential impact the project would have on O'Fallon's Bluff, </w:t>
      </w:r>
    </w:p>
    <w:p w:rsidR="004E19C2" w:rsidRDefault="004E19C2" w:rsidP="004E19C2">
      <w:pPr>
        <w:spacing w:line="240" w:lineRule="auto"/>
        <w:jc w:val="center"/>
        <w:rPr>
          <w:rFonts w:eastAsia="Times New Roman"/>
          <w:i/>
          <w:color w:val="444444"/>
          <w:sz w:val="20"/>
          <w:szCs w:val="20"/>
          <w:lang w:val="en"/>
        </w:rPr>
      </w:pPr>
      <w:proofErr w:type="gramStart"/>
      <w:r w:rsidRPr="004E19C2">
        <w:rPr>
          <w:rFonts w:eastAsia="Times New Roman"/>
          <w:i/>
          <w:color w:val="444444"/>
          <w:sz w:val="20"/>
          <w:szCs w:val="20"/>
          <w:lang w:val="en"/>
        </w:rPr>
        <w:t>an</w:t>
      </w:r>
      <w:proofErr w:type="gramEnd"/>
      <w:r w:rsidRPr="004E19C2">
        <w:rPr>
          <w:rFonts w:eastAsia="Times New Roman"/>
          <w:i/>
          <w:color w:val="444444"/>
          <w:sz w:val="20"/>
          <w:szCs w:val="20"/>
          <w:lang w:val="en"/>
        </w:rPr>
        <w:t xml:space="preserve"> Oregon Trail landmark in Lincoln County.</w:t>
      </w:r>
    </w:p>
    <w:p w:rsidR="00B9794B" w:rsidRPr="004E19C2" w:rsidRDefault="00B9794B" w:rsidP="004E19C2">
      <w:pPr>
        <w:spacing w:line="240" w:lineRule="auto"/>
        <w:jc w:val="center"/>
        <w:rPr>
          <w:rFonts w:eastAsia="Times New Roman"/>
          <w:i/>
          <w:color w:val="444444"/>
          <w:sz w:val="20"/>
          <w:szCs w:val="20"/>
          <w:lang w:val="en"/>
        </w:rPr>
      </w:pPr>
    </w:p>
    <w:p w:rsidR="004E19C2" w:rsidRDefault="004E19C2" w:rsidP="004E19C2">
      <w:pPr>
        <w:spacing w:line="240" w:lineRule="auto"/>
        <w:jc w:val="center"/>
        <w:rPr>
          <w:rFonts w:eastAsia="Times New Roman"/>
          <w:i/>
          <w:color w:val="444444"/>
          <w:sz w:val="20"/>
          <w:szCs w:val="20"/>
          <w:lang w:val="en"/>
        </w:rPr>
      </w:pPr>
      <w:r w:rsidRPr="004E19C2">
        <w:rPr>
          <w:rFonts w:eastAsia="Times New Roman"/>
          <w:i/>
          <w:color w:val="444444"/>
          <w:sz w:val="20"/>
          <w:szCs w:val="20"/>
          <w:lang w:val="en"/>
        </w:rPr>
        <w:t xml:space="preserve">Todd von </w:t>
      </w:r>
      <w:proofErr w:type="spellStart"/>
      <w:r w:rsidRPr="004E19C2">
        <w:rPr>
          <w:rFonts w:eastAsia="Times New Roman"/>
          <w:i/>
          <w:color w:val="444444"/>
          <w:sz w:val="20"/>
          <w:szCs w:val="20"/>
          <w:lang w:val="en"/>
        </w:rPr>
        <w:t>Kampen</w:t>
      </w:r>
      <w:proofErr w:type="spellEnd"/>
      <w:r w:rsidRPr="004E19C2">
        <w:rPr>
          <w:rFonts w:eastAsia="Times New Roman"/>
          <w:i/>
          <w:color w:val="444444"/>
          <w:sz w:val="20"/>
          <w:szCs w:val="20"/>
          <w:lang w:val="en"/>
        </w:rPr>
        <w:t xml:space="preserve"> / The North Platte Telegraph</w:t>
      </w:r>
    </w:p>
    <w:p w:rsidR="00B9794B" w:rsidRPr="004E19C2" w:rsidRDefault="00B9794B" w:rsidP="004E19C2">
      <w:pPr>
        <w:spacing w:line="240" w:lineRule="auto"/>
        <w:jc w:val="center"/>
        <w:rPr>
          <w:rFonts w:eastAsia="Times New Roman"/>
          <w:i/>
          <w:color w:val="444444"/>
          <w:sz w:val="20"/>
          <w:szCs w:val="20"/>
          <w:lang w:val="en"/>
        </w:rPr>
      </w:pPr>
    </w:p>
    <w:p w:rsidR="004E19C2" w:rsidRPr="004E19C2" w:rsidRDefault="004E19C2" w:rsidP="004E19C2">
      <w:pPr>
        <w:pBdr>
          <w:bottom w:val="single" w:sz="6" w:space="1" w:color="auto"/>
        </w:pBdr>
        <w:spacing w:line="240" w:lineRule="auto"/>
        <w:jc w:val="center"/>
        <w:rPr>
          <w:rFonts w:eastAsia="Times New Roman"/>
          <w:vanish/>
          <w:sz w:val="24"/>
          <w:szCs w:val="24"/>
        </w:rPr>
      </w:pPr>
      <w:r w:rsidRPr="004E19C2">
        <w:rPr>
          <w:rFonts w:eastAsia="Times New Roman"/>
          <w:vanish/>
          <w:sz w:val="24"/>
          <w:szCs w:val="24"/>
        </w:rPr>
        <w:t>Top of Form</w:t>
      </w:r>
    </w:p>
    <w:p w:rsidR="004E19C2" w:rsidRDefault="004E19C2" w:rsidP="004E19C2">
      <w:pPr>
        <w:pBdr>
          <w:top w:val="single" w:sz="6" w:space="1" w:color="auto"/>
        </w:pBdr>
        <w:spacing w:line="240" w:lineRule="auto"/>
        <w:jc w:val="center"/>
        <w:rPr>
          <w:rFonts w:eastAsia="Times New Roman"/>
          <w:sz w:val="24"/>
          <w:szCs w:val="24"/>
        </w:rPr>
      </w:pPr>
    </w:p>
    <w:p w:rsidR="004E19C2" w:rsidRPr="004E19C2" w:rsidRDefault="004E19C2" w:rsidP="004E19C2">
      <w:pPr>
        <w:pBdr>
          <w:top w:val="single" w:sz="6" w:space="1" w:color="auto"/>
        </w:pBdr>
        <w:spacing w:line="240" w:lineRule="auto"/>
        <w:jc w:val="center"/>
        <w:rPr>
          <w:rFonts w:eastAsia="Times New Roman"/>
          <w:vanish/>
          <w:sz w:val="24"/>
          <w:szCs w:val="24"/>
        </w:rPr>
      </w:pPr>
      <w:r w:rsidRPr="004E19C2">
        <w:rPr>
          <w:rFonts w:eastAsia="Times New Roman"/>
          <w:vanish/>
          <w:sz w:val="24"/>
          <w:szCs w:val="24"/>
        </w:rPr>
        <w:t>Bottom of Form</w:t>
      </w:r>
    </w:p>
    <w:p w:rsidR="004E19C2" w:rsidRDefault="004E19C2" w:rsidP="004E19C2">
      <w:pPr>
        <w:spacing w:line="240" w:lineRule="auto"/>
        <w:rPr>
          <w:rFonts w:eastAsia="Times New Roman"/>
          <w:color w:val="444444"/>
          <w:sz w:val="24"/>
          <w:szCs w:val="24"/>
          <w:lang w:val="en"/>
        </w:rPr>
      </w:pPr>
      <w:r w:rsidRPr="004E19C2">
        <w:rPr>
          <w:rFonts w:eastAsia="Times New Roman"/>
          <w:color w:val="444444"/>
          <w:sz w:val="24"/>
          <w:szCs w:val="24"/>
          <w:lang w:val="en"/>
        </w:rPr>
        <w:t xml:space="preserve">A Colorado federal judge has vacated a key permit for Nebraska Public Power District’s R-Project transmission line, </w:t>
      </w:r>
      <w:r w:rsidRPr="004E19C2">
        <w:rPr>
          <w:rFonts w:eastAsia="Times New Roman"/>
          <w:color w:val="444444"/>
          <w:sz w:val="24"/>
          <w:szCs w:val="24"/>
          <w:highlight w:val="cyan"/>
          <w:lang w:val="en"/>
        </w:rPr>
        <w:t>citing its potential impact on a key Oregon Trail landmark in Lincoln County as one reason</w:t>
      </w:r>
      <w:r w:rsidRPr="004E19C2">
        <w:rPr>
          <w:rFonts w:eastAsia="Times New Roman"/>
          <w:color w:val="444444"/>
          <w:sz w:val="24"/>
          <w:szCs w:val="24"/>
          <w:lang w:val="en"/>
        </w:rPr>
        <w:t>.</w:t>
      </w:r>
    </w:p>
    <w:p w:rsidR="0034798E" w:rsidRPr="004E19C2" w:rsidRDefault="0034798E" w:rsidP="004E19C2">
      <w:pPr>
        <w:spacing w:line="240" w:lineRule="auto"/>
        <w:rPr>
          <w:rFonts w:eastAsia="Times New Roman"/>
          <w:color w:val="444444"/>
          <w:sz w:val="24"/>
          <w:szCs w:val="24"/>
          <w:lang w:val="en"/>
        </w:rPr>
      </w:pPr>
    </w:p>
    <w:p w:rsidR="004E19C2" w:rsidRDefault="004E19C2" w:rsidP="004E19C2">
      <w:pPr>
        <w:spacing w:line="240" w:lineRule="auto"/>
        <w:rPr>
          <w:rFonts w:eastAsia="Times New Roman"/>
          <w:color w:val="444444"/>
          <w:sz w:val="24"/>
          <w:szCs w:val="24"/>
          <w:lang w:val="en"/>
        </w:rPr>
      </w:pPr>
      <w:r w:rsidRPr="004E19C2">
        <w:rPr>
          <w:rFonts w:eastAsia="Times New Roman"/>
          <w:color w:val="444444"/>
          <w:sz w:val="24"/>
          <w:szCs w:val="24"/>
          <w:lang w:val="en"/>
        </w:rPr>
        <w:t>The ruling Wednesday by U.S. District Judge William J. Martinez of Denver overturns a June 12, 2019, “incidental take permit” issued to NPPD regarding the 225-mile-long line’s potential impact on the endangered American burying beetle.</w:t>
      </w:r>
    </w:p>
    <w:p w:rsidR="0034798E" w:rsidRPr="004E19C2" w:rsidRDefault="0034798E" w:rsidP="004E19C2">
      <w:pPr>
        <w:spacing w:line="240" w:lineRule="auto"/>
        <w:rPr>
          <w:rFonts w:eastAsia="Times New Roman"/>
          <w:color w:val="444444"/>
          <w:sz w:val="24"/>
          <w:szCs w:val="24"/>
          <w:lang w:val="en"/>
        </w:rPr>
      </w:pPr>
    </w:p>
    <w:p w:rsidR="004E19C2" w:rsidRPr="004E19C2" w:rsidRDefault="004E19C2" w:rsidP="004E19C2">
      <w:pPr>
        <w:spacing w:line="240" w:lineRule="auto"/>
        <w:rPr>
          <w:rFonts w:eastAsia="Times New Roman"/>
          <w:color w:val="444444"/>
          <w:sz w:val="24"/>
          <w:szCs w:val="24"/>
          <w:lang w:val="en"/>
        </w:rPr>
      </w:pPr>
      <w:r w:rsidRPr="004E19C2">
        <w:rPr>
          <w:rFonts w:eastAsia="Times New Roman"/>
          <w:color w:val="444444"/>
          <w:sz w:val="24"/>
          <w:szCs w:val="24"/>
          <w:lang w:val="en"/>
        </w:rPr>
        <w:t>It cites three reasons, the first being that the U.S. Fish and Wildlife Service — which issued the permit — “</w:t>
      </w:r>
      <w:r w:rsidRPr="004E19C2">
        <w:rPr>
          <w:rFonts w:eastAsia="Times New Roman"/>
          <w:color w:val="444444"/>
          <w:sz w:val="24"/>
          <w:szCs w:val="24"/>
          <w:highlight w:val="cyan"/>
          <w:lang w:val="en"/>
        </w:rPr>
        <w:t>inadequately considered the effects of the R-Project on the O’Fallon’s Bluff segment of the Oregon and California Trail”</w:t>
      </w:r>
      <w:r w:rsidRPr="004E19C2">
        <w:rPr>
          <w:rFonts w:eastAsia="Times New Roman"/>
          <w:color w:val="444444"/>
          <w:sz w:val="24"/>
          <w:szCs w:val="24"/>
          <w:lang w:val="en"/>
        </w:rPr>
        <w:t xml:space="preserve"> near Sutherland.</w:t>
      </w: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lastRenderedPageBreak/>
        <w:t>The judge also said the agency failed to analyze “potential wind-turbine development” in Antelope County, near the line’s proposed eastern end.</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He also found fault with the language of an April 2019 “programmatic agreement” covering that matter and other issues.</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Friday’s Telegraph will feature reactions from various parties involved in the R-Project dispute.</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Barring an appeal, Wednesday’s order throws the R-Project back to Fish and Wildlife, which took local testimony including the R-Project’s likely impact on O’Fallon’s Bluff at a July 2018 public hearing in North Platte.</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Lincoln County historians and tourism groups urged Fish and Wildlife then to require an alternate route that went away from — instead of directly over — “swale” ruts carved into O’Fallon’s Bluff by thousands of wagons between 1843 and 1866.</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Though Martinez’s order doesn’t permanently forbid construction of the R-Project, it found enough merit in the challenge filed by the Oregon-California Trails Association, the Western Nebraska Resources Council and the Hanging H East and Whitetail Farms East ranches between Paxton and Sutherland.</w:t>
      </w:r>
    </w:p>
    <w:p w:rsidR="0034798E" w:rsidRPr="004E19C2" w:rsidRDefault="0034798E"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The main thrust of NPPD’s “incidental take permit” request addresses its plans to minimize construction-related losses of burying beetles, notably development of an alternative habitat in Blaine County.</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But the challengers’ lawsuit, filed last July 5, said Fish and Wildlife’s granting of the “incidental take permit” didn’t fully address the project’s compliance with all relevant federal laws.</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They include not only environmental laws and regulations but also the R-Project’s potential to impact historic landmarks, Martinez wrote.</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In a 116-page opinion, the judge rejected most of the challengers’ allegations while criticizing both sides for the quality of their arguments.</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“Many are of the underdeveloped, ‘see what sticks’ variety; many are inexcusably belated ... and there are a surprising number of seemingly relevant arguments not made,” Martinez wrote.</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CF62E5">
        <w:rPr>
          <w:rFonts w:ascii="Tahoma" w:hAnsi="Tahoma" w:cs="Tahoma"/>
          <w:color w:val="444444"/>
          <w:highlight w:val="cyan"/>
          <w:lang w:val="en"/>
        </w:rPr>
        <w:t>But he agreed that Fish and Wildlife needed to look again at the R-Project’s potential to interfere with the historic appreciation of O’Fallon’s Bluff.</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 xml:space="preserve">The judge cited a March 2016 email from the National Park Service warning Fish and Wildlife that the R-Project’s opening miles north from NPPD’s Gerald Gentleman Station “would cross </w:t>
      </w:r>
      <w:r w:rsidRPr="004E19C2">
        <w:rPr>
          <w:rFonts w:ascii="Tahoma" w:hAnsi="Tahoma" w:cs="Tahoma"/>
          <w:color w:val="444444"/>
          <w:lang w:val="en"/>
        </w:rPr>
        <w:lastRenderedPageBreak/>
        <w:t>the Mormon Pioneer, California, Oregon and Pony Express National Historic Trails at a particularly sensitive location.”</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In addition to O’Fallon’s Bluff near the South Platte River, the line would cross similar Mormon Trail swales north of the North Platte River. Those were acknowledged in but not directly related to Wednesday’s ruling.</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The Park Service encouraged an alternate route that “would cross the trail corridor in places where the trail and its setting already have been compromised or destroyed,” Martinez wrote, quoting its email.</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CF62E5">
        <w:rPr>
          <w:rFonts w:ascii="Tahoma" w:hAnsi="Tahoma" w:cs="Tahoma"/>
          <w:color w:val="444444"/>
          <w:highlight w:val="cyan"/>
          <w:lang w:val="en"/>
        </w:rPr>
        <w:t>But Fish and Wildlife’s final “environmental impact statement” said it was too late for major route changes, though it said the R-Project would have “a long-term, high-intensity indirect (visual, auditory and atmospheric) effect” on O’Fallon’s Bluff.</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P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The July lawsuit said Fish and Wildlife had “fail(</w:t>
      </w:r>
      <w:proofErr w:type="spellStart"/>
      <w:proofErr w:type="gramStart"/>
      <w:r w:rsidRPr="004E19C2">
        <w:rPr>
          <w:rFonts w:ascii="Tahoma" w:hAnsi="Tahoma" w:cs="Tahoma"/>
          <w:color w:val="444444"/>
          <w:lang w:val="en"/>
        </w:rPr>
        <w:t>ed</w:t>
      </w:r>
      <w:proofErr w:type="spellEnd"/>
      <w:proofErr w:type="gramEnd"/>
      <w:r w:rsidRPr="004E19C2">
        <w:rPr>
          <w:rFonts w:ascii="Tahoma" w:hAnsi="Tahoma" w:cs="Tahoma"/>
          <w:color w:val="444444"/>
          <w:lang w:val="en"/>
        </w:rPr>
        <w:t>) to analyze (or adopt) a route” that would have run east from Gerald Gentleman “and thus avoided most (if not all) of the affected historic resources located directly north of the substation,” meaning O’Fallon’s Bluff.</w:t>
      </w: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Martinez agreed.</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“Neither the (Fish and Wildlife) Service nor the (Nebraska Public) Power District responds to this argument,” the judge wrote. Their “silence on this point appears to implicitly concede error, and the court finds error regardless.”</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Federal historic preservation law requires other federal agencies to “stop, look and listen” before granting permits “when their action will affect national historical assets,” Martinez wrote, quoting an earlier federal court decision.</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CF62E5">
        <w:rPr>
          <w:rFonts w:ascii="Tahoma" w:hAnsi="Tahoma" w:cs="Tahoma"/>
          <w:color w:val="444444"/>
          <w:highlight w:val="cyan"/>
          <w:lang w:val="en"/>
        </w:rPr>
        <w:t>“Thus, after gathering useful information on a proposed permit, an agency could legitimately conclude, ‘We see your need for this project but you have not persuaded us that you need to build the project precisely there; permit denied.’</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“Yet the (Fish and Wildlife) Service seems not to have considered this possibility, and at the very least said nothing indicating that it understood this alternative was available to it.”</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Several of the more than 100 people attending the agency’s lengthy North Platte hearing on July 25, 2018, urged precisely that alternative.</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 xml:space="preserve">They included two Nebraska members of the Oregon-California Trails Association, Sutherland trail historian Linda </w:t>
      </w:r>
      <w:proofErr w:type="spellStart"/>
      <w:r w:rsidRPr="004E19C2">
        <w:rPr>
          <w:rFonts w:ascii="Tahoma" w:hAnsi="Tahoma" w:cs="Tahoma"/>
          <w:color w:val="444444"/>
          <w:lang w:val="en"/>
        </w:rPr>
        <w:t>Tacey</w:t>
      </w:r>
      <w:proofErr w:type="spellEnd"/>
      <w:r w:rsidRPr="004E19C2">
        <w:rPr>
          <w:rFonts w:ascii="Tahoma" w:hAnsi="Tahoma" w:cs="Tahoma"/>
          <w:color w:val="444444"/>
          <w:lang w:val="en"/>
        </w:rPr>
        <w:t xml:space="preserve"> and — via letter — </w:t>
      </w:r>
      <w:proofErr w:type="gramStart"/>
      <w:r w:rsidRPr="004E19C2">
        <w:rPr>
          <w:rFonts w:ascii="Tahoma" w:hAnsi="Tahoma" w:cs="Tahoma"/>
          <w:color w:val="444444"/>
          <w:lang w:val="en"/>
        </w:rPr>
        <w:t>North</w:t>
      </w:r>
      <w:proofErr w:type="gramEnd"/>
      <w:r w:rsidRPr="004E19C2">
        <w:rPr>
          <w:rFonts w:ascii="Tahoma" w:hAnsi="Tahoma" w:cs="Tahoma"/>
          <w:color w:val="444444"/>
          <w:lang w:val="en"/>
        </w:rPr>
        <w:t xml:space="preserve"> Platte/Lincoln County Visitors Bureau executives Lisa Burke and Muriel Clark.</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“The only acceptable solution is to avoid the adverse effects altogether” and move the line, Burke wrote in her letter.</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P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lastRenderedPageBreak/>
        <w:t xml:space="preserve">“All this (risk) could be eliminated by moving the route a little bit,” Jim </w:t>
      </w:r>
      <w:proofErr w:type="spellStart"/>
      <w:r w:rsidRPr="004E19C2">
        <w:rPr>
          <w:rFonts w:ascii="Tahoma" w:hAnsi="Tahoma" w:cs="Tahoma"/>
          <w:color w:val="444444"/>
          <w:lang w:val="en"/>
        </w:rPr>
        <w:t>Hoaglund</w:t>
      </w:r>
      <w:proofErr w:type="spellEnd"/>
      <w:r w:rsidRPr="004E19C2">
        <w:rPr>
          <w:rFonts w:ascii="Tahoma" w:hAnsi="Tahoma" w:cs="Tahoma"/>
          <w:color w:val="444444"/>
          <w:lang w:val="en"/>
        </w:rPr>
        <w:t>, who owns the land containing the O’Fallon’s Bluff trail ruts, told Fish and Wildlife officials that night.</w:t>
      </w: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“I don’t know why we have to keep tearing up American history.”</w:t>
      </w:r>
    </w:p>
    <w:p w:rsidR="00CF62E5" w:rsidRPr="004E19C2" w:rsidRDefault="00CF62E5" w:rsidP="004E19C2">
      <w:pPr>
        <w:pStyle w:val="NormalWeb"/>
        <w:spacing w:before="0" w:beforeAutospacing="0" w:after="0" w:afterAutospacing="0"/>
        <w:rPr>
          <w:rFonts w:ascii="Tahoma" w:hAnsi="Tahoma" w:cs="Tahoma"/>
          <w:color w:val="444444"/>
          <w:lang w:val="en"/>
        </w:rPr>
      </w:pPr>
    </w:p>
    <w:p w:rsidR="004E19C2"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Martinez’s order refused to let Fish and Wildlife’s permit remain in place while it reconsiders the burying-beetle permit.</w:t>
      </w:r>
    </w:p>
    <w:p w:rsidR="00CF62E5" w:rsidRPr="004E19C2" w:rsidRDefault="00CF62E5" w:rsidP="004E19C2">
      <w:pPr>
        <w:pStyle w:val="NormalWeb"/>
        <w:spacing w:before="0" w:beforeAutospacing="0" w:after="0" w:afterAutospacing="0"/>
        <w:rPr>
          <w:rFonts w:ascii="Tahoma" w:hAnsi="Tahoma" w:cs="Tahoma"/>
          <w:color w:val="444444"/>
          <w:lang w:val="en"/>
        </w:rPr>
      </w:pPr>
    </w:p>
    <w:p w:rsidR="00836617" w:rsidRDefault="004E19C2" w:rsidP="004E19C2">
      <w:pPr>
        <w:pStyle w:val="NormalWeb"/>
        <w:spacing w:before="0" w:beforeAutospacing="0" w:after="0" w:afterAutospacing="0"/>
        <w:rPr>
          <w:rFonts w:ascii="Tahoma" w:hAnsi="Tahoma" w:cs="Tahoma"/>
          <w:color w:val="444444"/>
          <w:lang w:val="en"/>
        </w:rPr>
      </w:pPr>
      <w:r w:rsidRPr="004E19C2">
        <w:rPr>
          <w:rFonts w:ascii="Tahoma" w:hAnsi="Tahoma" w:cs="Tahoma"/>
          <w:color w:val="444444"/>
          <w:lang w:val="en"/>
        </w:rPr>
        <w:t>“If this court were to allow the permit to remain in place pending that decision, then construction could go forward in the meantime and perhaps cause the very harms the avoidance of which would otherwise have prompted the (Fish and Wildlife) Service to deny the permit,” the judge wrote.</w:t>
      </w:r>
    </w:p>
    <w:p w:rsidR="00836617" w:rsidRDefault="00836617">
      <w:pPr>
        <w:rPr>
          <w:rFonts w:eastAsia="Times New Roman"/>
          <w:color w:val="444444"/>
          <w:sz w:val="24"/>
          <w:szCs w:val="24"/>
          <w:lang w:val="en"/>
        </w:rPr>
      </w:pPr>
      <w:r>
        <w:rPr>
          <w:color w:val="444444"/>
          <w:lang w:val="en"/>
        </w:rPr>
        <w:br w:type="page"/>
      </w:r>
    </w:p>
    <w:p w:rsidR="004E19C2" w:rsidRPr="004E19C2" w:rsidRDefault="004E19C2" w:rsidP="004E19C2">
      <w:pPr>
        <w:pStyle w:val="NormalWeb"/>
        <w:spacing w:before="0" w:beforeAutospacing="0" w:after="0" w:afterAutospacing="0"/>
        <w:rPr>
          <w:rFonts w:ascii="Tahoma" w:hAnsi="Tahoma" w:cs="Tahoma"/>
          <w:color w:val="444444"/>
          <w:lang w:val="en"/>
        </w:rPr>
      </w:pPr>
    </w:p>
    <w:p w:rsidR="00836617" w:rsidRPr="00836617" w:rsidRDefault="00836617" w:rsidP="00836617">
      <w:pPr>
        <w:spacing w:before="120" w:line="240" w:lineRule="atLeast"/>
        <w:jc w:val="center"/>
        <w:outlineLvl w:val="0"/>
        <w:rPr>
          <w:rFonts w:eastAsia="Times New Roman"/>
          <w:b/>
          <w:bCs/>
          <w:kern w:val="36"/>
          <w:sz w:val="24"/>
          <w:szCs w:val="24"/>
        </w:rPr>
      </w:pPr>
      <w:hyperlink r:id="rId8" w:tooltip="Nebraska Public Power District says R-Project route won’t change after federal judge vacates permit" w:history="1">
        <w:r w:rsidRPr="00836617">
          <w:rPr>
            <w:rFonts w:eastAsia="Times New Roman"/>
            <w:b/>
            <w:bCs/>
            <w:kern w:val="36"/>
            <w:sz w:val="24"/>
            <w:szCs w:val="24"/>
            <w:bdr w:val="none" w:sz="0" w:space="0" w:color="auto" w:frame="1"/>
          </w:rPr>
          <w:t>Nebraska Public Power District says R-Project route won’t change after federal judge vacates permit</w:t>
        </w:r>
      </w:hyperlink>
      <w:r w:rsidRPr="00836617">
        <w:rPr>
          <w:rFonts w:eastAsia="Times New Roman"/>
          <w:b/>
          <w:bCs/>
          <w:kern w:val="36"/>
          <w:sz w:val="24"/>
          <w:szCs w:val="24"/>
        </w:rPr>
        <w:t>  </w:t>
      </w:r>
    </w:p>
    <w:p w:rsidR="00836617" w:rsidRDefault="00836617" w:rsidP="00836617">
      <w:pPr>
        <w:pBdr>
          <w:left w:val="single" w:sz="6" w:space="8" w:color="auto"/>
        </w:pBdr>
        <w:spacing w:before="288" w:line="216" w:lineRule="atLeast"/>
        <w:rPr>
          <w:rFonts w:eastAsia="Times New Roman"/>
          <w:color w:val="00000F"/>
        </w:rPr>
      </w:pPr>
      <w:r w:rsidRPr="00836617">
        <w:rPr>
          <w:rFonts w:eastAsia="Times New Roman"/>
          <w:b/>
          <w:bCs/>
          <w:i/>
          <w:iCs/>
          <w:color w:val="00000F"/>
        </w:rPr>
        <w:t>Credit: </w:t>
      </w:r>
      <w:r w:rsidRPr="00836617">
        <w:rPr>
          <w:rFonts w:eastAsia="Times New Roman"/>
          <w:color w:val="00000F"/>
        </w:rPr>
        <w:t xml:space="preserve"> By Todd Von </w:t>
      </w:r>
      <w:proofErr w:type="spellStart"/>
      <w:r w:rsidRPr="00836617">
        <w:rPr>
          <w:rFonts w:eastAsia="Times New Roman"/>
          <w:color w:val="00000F"/>
        </w:rPr>
        <w:t>Kampen</w:t>
      </w:r>
      <w:proofErr w:type="spellEnd"/>
      <w:r w:rsidRPr="00836617">
        <w:rPr>
          <w:rFonts w:eastAsia="Times New Roman"/>
          <w:color w:val="00000F"/>
        </w:rPr>
        <w:t xml:space="preserve"> | The North Platte Telegraph | </w:t>
      </w:r>
      <w:hyperlink r:id="rId9" w:tgtFrame="_blank" w:history="1">
        <w:r w:rsidRPr="00836617">
          <w:rPr>
            <w:rFonts w:eastAsia="Times New Roman"/>
            <w:color w:val="000066"/>
            <w:u w:val="single"/>
          </w:rPr>
          <w:t>www.nptelegraph.com</w:t>
        </w:r>
      </w:hyperlink>
    </w:p>
    <w:p w:rsidR="00836617" w:rsidRPr="00836617" w:rsidRDefault="00836617" w:rsidP="00836617">
      <w:pPr>
        <w:pBdr>
          <w:left w:val="single" w:sz="6" w:space="8" w:color="auto"/>
        </w:pBdr>
        <w:spacing w:before="288" w:line="216" w:lineRule="atLeast"/>
        <w:rPr>
          <w:rFonts w:eastAsia="Times New Roman"/>
          <w:color w:val="00000F"/>
        </w:rPr>
      </w:pPr>
      <w:r>
        <w:rPr>
          <w:rFonts w:eastAsia="Times New Roman"/>
          <w:color w:val="00000F"/>
        </w:rPr>
        <w:t xml:space="preserve">From the web on June 24, 2020: </w:t>
      </w:r>
      <w:hyperlink r:id="rId10" w:history="1">
        <w:r>
          <w:rPr>
            <w:rStyle w:val="Hyperlink"/>
          </w:rPr>
          <w:t>https://www.wind-watch.org/news/2020/06/19/nebraska-public-power-district-says-r-project-route-wont-change-after-federal-judge-vacates-permit/</w:t>
        </w:r>
      </w:hyperlink>
    </w:p>
    <w:p w:rsidR="00836617" w:rsidRPr="00836617" w:rsidRDefault="00836617" w:rsidP="00836617">
      <w:pPr>
        <w:spacing w:before="288" w:line="240" w:lineRule="auto"/>
        <w:rPr>
          <w:rFonts w:eastAsia="Times New Roman"/>
          <w:color w:val="00000F"/>
        </w:rPr>
      </w:pPr>
      <w:r w:rsidRPr="00836617">
        <w:rPr>
          <w:rFonts w:eastAsia="Times New Roman"/>
          <w:color w:val="00000F"/>
        </w:rPr>
        <w:t>Nebraska Public Power District remains committed to building its R-Project transmission line where it’s planned to go, the utility’s top executive said Thursday after a Colorado federal judge imposed a legal roadblock.</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That includes building the 345-kilovolt line straight north from Gerald Gentleman Station and over historic Oregon Trail “swale” ruts – a major factor in the judge’s ruling.</w:t>
      </w:r>
    </w:p>
    <w:p w:rsidR="00836617" w:rsidRPr="00836617" w:rsidRDefault="00836617" w:rsidP="00836617">
      <w:pPr>
        <w:spacing w:before="288" w:line="240" w:lineRule="auto"/>
        <w:rPr>
          <w:rFonts w:eastAsia="Times New Roman"/>
          <w:color w:val="00000F"/>
        </w:rPr>
      </w:pPr>
      <w:r w:rsidRPr="00836617">
        <w:rPr>
          <w:rFonts w:eastAsia="Times New Roman"/>
          <w:color w:val="00000F"/>
        </w:rPr>
        <w:t>“Nothing’s changed from a factual basis to change our decision at this point” on where the line should run, NPPD CEO Tom Kent said in a conference call with reporters.</w:t>
      </w:r>
    </w:p>
    <w:p w:rsidR="00836617" w:rsidRPr="00836617" w:rsidRDefault="00836617" w:rsidP="00836617">
      <w:pPr>
        <w:spacing w:before="288" w:line="240" w:lineRule="auto"/>
        <w:rPr>
          <w:rFonts w:eastAsia="Times New Roman"/>
          <w:color w:val="00000F"/>
        </w:rPr>
      </w:pPr>
      <w:r w:rsidRPr="00836617">
        <w:rPr>
          <w:rFonts w:eastAsia="Times New Roman"/>
          <w:color w:val="00000F"/>
        </w:rPr>
        <w:t>“From what we’ve seen, we’re in the best place from a utilities standpoint,” he added.</w:t>
      </w:r>
    </w:p>
    <w:p w:rsidR="00836617" w:rsidRPr="00836617" w:rsidRDefault="00836617" w:rsidP="00836617">
      <w:pPr>
        <w:spacing w:before="288" w:line="240" w:lineRule="auto"/>
        <w:rPr>
          <w:rFonts w:eastAsia="Times New Roman"/>
          <w:color w:val="00000F"/>
        </w:rPr>
      </w:pPr>
      <w:r w:rsidRPr="00836617">
        <w:rPr>
          <w:rFonts w:eastAsia="Times New Roman"/>
          <w:color w:val="00000F"/>
        </w:rPr>
        <w:t>U.S. District Judge William Martinez Wednesday vacated a June 2019 U.S. Fish and Wildlife Service environmental permit for the R-Project, listing questions over its impact on O’Fallon’s Bluff near Sutherland as his first reason.</w:t>
      </w:r>
    </w:p>
    <w:p w:rsidR="00836617" w:rsidRPr="00836617" w:rsidRDefault="00836617" w:rsidP="00836617">
      <w:pPr>
        <w:spacing w:before="288" w:line="240" w:lineRule="auto"/>
        <w:rPr>
          <w:rFonts w:eastAsia="Times New Roman"/>
          <w:color w:val="00000F"/>
        </w:rPr>
      </w:pPr>
      <w:r w:rsidRPr="00836617">
        <w:rPr>
          <w:rFonts w:eastAsia="Times New Roman"/>
          <w:color w:val="00000F"/>
        </w:rPr>
        <w:t>He said the agency also failed to examine possible environmental and historic preservation impacts of an Antelope County wind farm now being built that plans to tie into the 225-mile line.</w:t>
      </w:r>
    </w:p>
    <w:p w:rsidR="00836617" w:rsidRPr="00836617" w:rsidRDefault="00836617" w:rsidP="00836617">
      <w:pPr>
        <w:spacing w:before="288" w:line="240" w:lineRule="auto"/>
        <w:rPr>
          <w:rFonts w:eastAsia="Times New Roman"/>
          <w:color w:val="00000F"/>
        </w:rPr>
      </w:pPr>
      <w:r w:rsidRPr="00836617">
        <w:rPr>
          <w:rFonts w:eastAsia="Times New Roman"/>
          <w:color w:val="00000F"/>
        </w:rPr>
        <w:t>Martinez’s 116-page ruling handed a victory to four entities that sued last July over the agency’s decision: the Oregon-California Trails Association, the Western Nebraska Resources Council and the Hanging H East and Whitetail Farms East ranches between Paxton and Sutherland.</w:t>
      </w:r>
    </w:p>
    <w:p w:rsidR="00836617" w:rsidRPr="00836617" w:rsidRDefault="00836617" w:rsidP="00836617">
      <w:pPr>
        <w:spacing w:before="288" w:line="240" w:lineRule="auto"/>
        <w:rPr>
          <w:rFonts w:eastAsia="Times New Roman"/>
          <w:color w:val="00000F"/>
        </w:rPr>
      </w:pPr>
      <w:r w:rsidRPr="00836617">
        <w:rPr>
          <w:rFonts w:eastAsia="Times New Roman"/>
          <w:color w:val="00000F"/>
        </w:rPr>
        <w:t>It’s not clear whether NPPD could or would appeal the ruling, Kent said, because the utility is an “</w:t>
      </w:r>
      <w:proofErr w:type="spellStart"/>
      <w:r w:rsidRPr="00836617">
        <w:rPr>
          <w:rFonts w:eastAsia="Times New Roman"/>
          <w:color w:val="00000F"/>
        </w:rPr>
        <w:t>intervenor</w:t>
      </w:r>
      <w:proofErr w:type="spellEnd"/>
      <w:r w:rsidRPr="00836617">
        <w:rPr>
          <w:rFonts w:eastAsia="Times New Roman"/>
          <w:color w:val="00000F"/>
        </w:rPr>
        <w:t>” in the case on the side of Fish and Wildlife.</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The Denver judge said Fish and Wildlife’s order granting the permit didn’t review possible routes to avoid O’Fallon’s Bluff, despite saying in its final environmental impact statement that running electrical lines over it would have “a long-term, high-intensity indirect (visual, auditory and atmospheric) effect.”</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Thousands of wagons on the Oregon-California Trail crossed the bluff from 1843 to 1866, cutting deep dips that remain today. It parallels Interstate 80 to the south between Sutherland and Hershey.</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The “incidental take permit” that Martinez overturned primarily addresses NPPD’s plans to mitigate long-term losses of endangered American burying beetles during R-Project construction.</w:t>
      </w:r>
    </w:p>
    <w:p w:rsidR="00836617" w:rsidRPr="00836617" w:rsidRDefault="00836617" w:rsidP="00836617">
      <w:pPr>
        <w:spacing w:before="288" w:line="240" w:lineRule="auto"/>
        <w:rPr>
          <w:rFonts w:eastAsia="Times New Roman"/>
          <w:color w:val="00000F"/>
        </w:rPr>
      </w:pPr>
      <w:r w:rsidRPr="00836617">
        <w:rPr>
          <w:rFonts w:eastAsia="Times New Roman"/>
          <w:color w:val="00000F"/>
        </w:rPr>
        <w:t>But federal law also requires the agency to look at a project’s compliance with all other relevant federal laws, including the National Historic Preservation Act, the judge said.</w:t>
      </w:r>
    </w:p>
    <w:p w:rsidR="00836617" w:rsidRPr="00836617" w:rsidRDefault="00836617" w:rsidP="00836617">
      <w:pPr>
        <w:spacing w:before="288" w:line="240" w:lineRule="auto"/>
        <w:rPr>
          <w:rFonts w:eastAsia="Times New Roman"/>
          <w:color w:val="00000F"/>
        </w:rPr>
      </w:pPr>
      <w:r w:rsidRPr="00836617">
        <w:rPr>
          <w:rFonts w:eastAsia="Times New Roman"/>
          <w:color w:val="00000F"/>
        </w:rPr>
        <w:lastRenderedPageBreak/>
        <w:t>When it came to the O’Fallon’s Bluff ruts, Fish and Wildlife “seems not to have considered” alternative routes running away from the bluff instead of over it, Martinez said.</w:t>
      </w:r>
    </w:p>
    <w:p w:rsidR="00836617" w:rsidRPr="00836617" w:rsidRDefault="00836617" w:rsidP="00836617">
      <w:pPr>
        <w:spacing w:before="288" w:line="240" w:lineRule="auto"/>
        <w:rPr>
          <w:rFonts w:eastAsia="Times New Roman"/>
          <w:color w:val="00000F"/>
        </w:rPr>
      </w:pPr>
      <w:r w:rsidRPr="00836617">
        <w:rPr>
          <w:rFonts w:eastAsia="Times New Roman"/>
          <w:color w:val="00000F"/>
        </w:rPr>
        <w:t>In his Thursday conference call, Kent said NPPD did consider alternatives but decided the proposed route “was the best route to address all the issues we looked at, including the cultural resources impacts.”</w:t>
      </w:r>
    </w:p>
    <w:p w:rsidR="00836617" w:rsidRPr="00836617" w:rsidRDefault="00836617" w:rsidP="00836617">
      <w:pPr>
        <w:spacing w:before="288" w:line="240" w:lineRule="auto"/>
        <w:rPr>
          <w:rFonts w:eastAsia="Times New Roman"/>
          <w:color w:val="00000F"/>
        </w:rPr>
      </w:pPr>
      <w:r w:rsidRPr="00836617">
        <w:rPr>
          <w:rFonts w:eastAsia="Times New Roman"/>
          <w:color w:val="00000F"/>
        </w:rPr>
        <w:t>But neither the agency nor NPPD would discuss alternatives to crossing O’Fallon’s Bluff with local and state historic preservation officials, said Jim Griffin, director and curator of the Lincoln County Historical Museum.</w:t>
      </w:r>
    </w:p>
    <w:p w:rsidR="00836617" w:rsidRPr="00836617" w:rsidRDefault="00836617" w:rsidP="00836617">
      <w:pPr>
        <w:spacing w:before="288" w:line="240" w:lineRule="auto"/>
        <w:rPr>
          <w:rFonts w:eastAsia="Times New Roman"/>
          <w:color w:val="00000F"/>
        </w:rPr>
      </w:pPr>
      <w:r w:rsidRPr="00836617">
        <w:rPr>
          <w:rFonts w:eastAsia="Times New Roman"/>
          <w:color w:val="00000F"/>
        </w:rPr>
        <w:t>Because of that, he said, the museum refused to sign an April 29 “programmatic agreement” that “no further work will be done to resolve any adverse effects to historic properties” from the line.</w:t>
      </w:r>
    </w:p>
    <w:p w:rsidR="00836617" w:rsidRPr="00836617" w:rsidRDefault="00836617" w:rsidP="00836617">
      <w:pPr>
        <w:spacing w:before="288" w:line="240" w:lineRule="auto"/>
        <w:rPr>
          <w:rFonts w:eastAsia="Times New Roman"/>
          <w:color w:val="00000F"/>
        </w:rPr>
      </w:pPr>
      <w:r w:rsidRPr="00836617">
        <w:rPr>
          <w:rFonts w:eastAsia="Times New Roman"/>
          <w:color w:val="00000F"/>
        </w:rPr>
        <w:t>“We did address them, and they refused to listen to us,” Griffin said.</w:t>
      </w:r>
    </w:p>
    <w:p w:rsidR="00836617" w:rsidRPr="00836617" w:rsidRDefault="00836617" w:rsidP="00836617">
      <w:pPr>
        <w:spacing w:before="288" w:line="240" w:lineRule="auto"/>
        <w:rPr>
          <w:rFonts w:eastAsia="Times New Roman"/>
          <w:color w:val="00000F"/>
        </w:rPr>
      </w:pPr>
      <w:r w:rsidRPr="00836617">
        <w:rPr>
          <w:rFonts w:eastAsia="Times New Roman"/>
          <w:color w:val="00000F"/>
        </w:rPr>
        <w:t>He attended the agency’s July 25, 2018, public hearing in North Platte at which several witnesses urged Fish and Wildlife to require that the R-Project route avoid O’Fallon’s Bluff.</w:t>
      </w:r>
    </w:p>
    <w:p w:rsidR="00836617" w:rsidRPr="00836617" w:rsidRDefault="00836617" w:rsidP="00836617">
      <w:pPr>
        <w:spacing w:before="288" w:line="240" w:lineRule="auto"/>
        <w:rPr>
          <w:rFonts w:eastAsia="Times New Roman"/>
          <w:color w:val="00000F"/>
        </w:rPr>
      </w:pPr>
      <w:r w:rsidRPr="00836617">
        <w:rPr>
          <w:rFonts w:eastAsia="Times New Roman"/>
          <w:color w:val="00000F"/>
        </w:rPr>
        <w:t>Lisa Burke, executive director of the North Platte/Lincoln County Visitors Bureau, said she was “pleasantly surprised” that local objections over O’Fallon’s Bluff made a difference.</w:t>
      </w:r>
    </w:p>
    <w:p w:rsidR="00836617" w:rsidRPr="00836617" w:rsidRDefault="00836617" w:rsidP="00836617">
      <w:pPr>
        <w:spacing w:before="288" w:line="240" w:lineRule="auto"/>
        <w:rPr>
          <w:rFonts w:eastAsia="Times New Roman"/>
          <w:color w:val="00000F"/>
        </w:rPr>
      </w:pPr>
      <w:r w:rsidRPr="00836617">
        <w:rPr>
          <w:rFonts w:eastAsia="Times New Roman"/>
          <w:color w:val="00000F"/>
        </w:rPr>
        <w:t>“My gut told me big business would end up winning,” said Burke, co-author with assistant director Muriel Clark of a letter entered into the 2018 hearing record. “I’m glad they didn’t.”</w:t>
      </w:r>
    </w:p>
    <w:p w:rsidR="00836617" w:rsidRPr="00836617" w:rsidRDefault="00836617" w:rsidP="00836617">
      <w:pPr>
        <w:spacing w:before="288" w:line="240" w:lineRule="auto"/>
        <w:rPr>
          <w:rFonts w:eastAsia="Times New Roman"/>
          <w:color w:val="00000F"/>
        </w:rPr>
      </w:pPr>
      <w:r w:rsidRPr="00836617">
        <w:rPr>
          <w:rFonts w:eastAsia="Times New Roman"/>
          <w:color w:val="00000F"/>
        </w:rPr>
        <w:t>Trevor Jones, director and CEO of History Nebraska and Nebraska’s state historic preservation officer, noted the importance of O’Fallon’s Bluff and similar Mormon Trail swale ruts north of Sutherland.</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“The State Historic Preservation Office supports the preservation of these resources and will continue to work through the federal review and compliance process to advocate for historic properties as new options are identified,” Jones said.</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Though he vacated Fish and Wildlife’s permit, Martinez mostly sided with the agency on dueling studies over potential threats to burying beetles, whooping cranes, least terns and piping plovers along the R-Project route itself.</w:t>
      </w:r>
    </w:p>
    <w:p w:rsidR="00836617" w:rsidRPr="00836617" w:rsidRDefault="00836617" w:rsidP="00836617">
      <w:pPr>
        <w:spacing w:before="288" w:line="240" w:lineRule="auto"/>
        <w:rPr>
          <w:rFonts w:eastAsia="Times New Roman"/>
          <w:color w:val="00000F"/>
        </w:rPr>
      </w:pPr>
      <w:r w:rsidRPr="00836617">
        <w:rPr>
          <w:rFonts w:eastAsia="Times New Roman"/>
          <w:color w:val="00000F"/>
        </w:rPr>
        <w:t>But the agency sidestepped evaluating either environmental or historic impacts from the Thunderhead Wind Energy Center southwest of Neligh, the judge added.</w:t>
      </w:r>
    </w:p>
    <w:p w:rsidR="00836617" w:rsidRPr="00836617" w:rsidRDefault="00836617" w:rsidP="00836617">
      <w:pPr>
        <w:spacing w:before="288" w:line="240" w:lineRule="auto"/>
        <w:rPr>
          <w:rFonts w:eastAsia="Times New Roman"/>
          <w:color w:val="00000F"/>
        </w:rPr>
      </w:pPr>
      <w:r w:rsidRPr="00836617">
        <w:rPr>
          <w:rFonts w:eastAsia="Times New Roman"/>
          <w:color w:val="00000F"/>
        </w:rPr>
        <w:t>The 108-turbine site lies east of the line’s planned eastern terminus at NPPD’s Holt County Substation, which is located near Clearwater and the Wheeler-Antelope county line.</w:t>
      </w:r>
    </w:p>
    <w:p w:rsidR="00836617" w:rsidRPr="00836617" w:rsidRDefault="00836617" w:rsidP="00836617">
      <w:pPr>
        <w:spacing w:before="288" w:line="240" w:lineRule="auto"/>
        <w:rPr>
          <w:rFonts w:eastAsia="Times New Roman"/>
          <w:color w:val="00000F"/>
        </w:rPr>
      </w:pPr>
      <w:r w:rsidRPr="00836617">
        <w:rPr>
          <w:rFonts w:eastAsia="Times New Roman"/>
          <w:color w:val="00000F"/>
        </w:rPr>
        <w:t>Martinez said developers’ plans to connect Thunderhead with the R-Project line required Fish and Wildlife to “properly evaluate” the wind farm’s possible environmental and historic impacts on Antelope County. It did not, he wrote.</w:t>
      </w:r>
    </w:p>
    <w:p w:rsidR="00836617" w:rsidRPr="00836617" w:rsidRDefault="00836617" w:rsidP="00836617">
      <w:pPr>
        <w:spacing w:before="288" w:line="240" w:lineRule="auto"/>
        <w:rPr>
          <w:rFonts w:eastAsia="Times New Roman"/>
          <w:color w:val="00000F"/>
        </w:rPr>
      </w:pPr>
      <w:r w:rsidRPr="00836617">
        <w:rPr>
          <w:rFonts w:eastAsia="Times New Roman"/>
          <w:color w:val="00000F"/>
        </w:rPr>
        <w:t>State Sen. Tom Brewer of Gordon welcomed Wednesday’s ruling, even though Martinez mostly rejected arguments echoed by Sandhills constituents who fear the R-Project will spawn hundreds of wind turbines on their fragile land.</w:t>
      </w:r>
    </w:p>
    <w:p w:rsidR="00836617" w:rsidRPr="00836617" w:rsidRDefault="00836617" w:rsidP="00836617">
      <w:pPr>
        <w:spacing w:before="288" w:line="240" w:lineRule="auto"/>
        <w:rPr>
          <w:rFonts w:eastAsia="Times New Roman"/>
          <w:color w:val="00000F"/>
        </w:rPr>
      </w:pPr>
      <w:r w:rsidRPr="00836617">
        <w:rPr>
          <w:rFonts w:eastAsia="Times New Roman"/>
          <w:color w:val="00000F"/>
        </w:rPr>
        <w:lastRenderedPageBreak/>
        <w:t>“If you can’t bring the power to the wind farms, I don’t know if the wind farms will continue to build,” Brewer said Thursday.</w:t>
      </w:r>
    </w:p>
    <w:p w:rsidR="00836617" w:rsidRPr="00836617" w:rsidRDefault="00836617" w:rsidP="00836617">
      <w:pPr>
        <w:spacing w:before="288" w:line="240" w:lineRule="auto"/>
        <w:rPr>
          <w:rFonts w:eastAsia="Times New Roman"/>
          <w:color w:val="00000F"/>
        </w:rPr>
      </w:pPr>
      <w:r w:rsidRPr="00836617">
        <w:rPr>
          <w:rFonts w:eastAsia="Times New Roman"/>
          <w:color w:val="00000F"/>
        </w:rPr>
        <w:t>“If (the ruling) stops this, I’m particularly happy. I don’t care how they do it – just that they do it.”</w:t>
      </w:r>
    </w:p>
    <w:p w:rsidR="00836617" w:rsidRPr="00836617" w:rsidRDefault="00836617" w:rsidP="00836617">
      <w:pPr>
        <w:spacing w:before="288" w:line="240" w:lineRule="auto"/>
        <w:rPr>
          <w:rFonts w:eastAsia="Times New Roman"/>
          <w:color w:val="00000F"/>
        </w:rPr>
      </w:pPr>
      <w:r w:rsidRPr="00836617">
        <w:rPr>
          <w:rFonts w:eastAsia="Times New Roman"/>
          <w:color w:val="00000F"/>
        </w:rPr>
        <w:t>With its ability to proceed at least suspended, Kent said, NPPD will seek to store and secure construction supplies at depots it set up under an agreement between both sides in the lawsuit.</w:t>
      </w:r>
    </w:p>
    <w:p w:rsidR="00836617" w:rsidRPr="00836617" w:rsidRDefault="00836617" w:rsidP="00836617">
      <w:pPr>
        <w:spacing w:before="288" w:line="240" w:lineRule="auto"/>
        <w:rPr>
          <w:rFonts w:eastAsia="Times New Roman"/>
          <w:color w:val="00000F"/>
        </w:rPr>
      </w:pPr>
      <w:r w:rsidRPr="00836617">
        <w:rPr>
          <w:rFonts w:eastAsia="Times New Roman"/>
          <w:color w:val="00000F"/>
        </w:rPr>
        <w:t xml:space="preserve">He said the deal also let NPPD begin preparing to upgrade its </w:t>
      </w:r>
      <w:proofErr w:type="spellStart"/>
      <w:r w:rsidRPr="00836617">
        <w:rPr>
          <w:rFonts w:eastAsia="Times New Roman"/>
          <w:color w:val="00000F"/>
        </w:rPr>
        <w:t>Thedford</w:t>
      </w:r>
      <w:proofErr w:type="spellEnd"/>
      <w:r w:rsidRPr="00836617">
        <w:rPr>
          <w:rFonts w:eastAsia="Times New Roman"/>
          <w:color w:val="00000F"/>
        </w:rPr>
        <w:t xml:space="preserve"> and Clearwater substations, along with clearing vegetation and some other site preparation along the route.</w:t>
      </w:r>
    </w:p>
    <w:p w:rsidR="00836617" w:rsidRPr="00836617" w:rsidRDefault="00836617" w:rsidP="00836617">
      <w:pPr>
        <w:spacing w:line="216" w:lineRule="atLeast"/>
        <w:rPr>
          <w:rFonts w:eastAsia="Times New Roman"/>
          <w:color w:val="00000F"/>
        </w:rPr>
      </w:pPr>
      <w:r w:rsidRPr="00836617">
        <w:rPr>
          <w:rFonts w:eastAsia="Times New Roman"/>
          <w:b/>
          <w:bCs/>
          <w:i/>
          <w:iCs/>
          <w:color w:val="00000F"/>
        </w:rPr>
        <w:t>Source: </w:t>
      </w:r>
      <w:r w:rsidRPr="00836617">
        <w:rPr>
          <w:rFonts w:eastAsia="Times New Roman"/>
          <w:color w:val="00000F"/>
        </w:rPr>
        <w:t xml:space="preserve"> By Todd Von </w:t>
      </w:r>
      <w:proofErr w:type="spellStart"/>
      <w:r w:rsidRPr="00836617">
        <w:rPr>
          <w:rFonts w:eastAsia="Times New Roman"/>
          <w:color w:val="00000F"/>
        </w:rPr>
        <w:t>Kampen</w:t>
      </w:r>
      <w:proofErr w:type="spellEnd"/>
      <w:r w:rsidRPr="00836617">
        <w:rPr>
          <w:rFonts w:eastAsia="Times New Roman"/>
          <w:color w:val="00000F"/>
        </w:rPr>
        <w:t xml:space="preserve"> | The North Platte Telegraph | </w:t>
      </w:r>
      <w:hyperlink r:id="rId11" w:tgtFrame="_blank" w:history="1">
        <w:r w:rsidRPr="00836617">
          <w:rPr>
            <w:rFonts w:eastAsia="Times New Roman"/>
            <w:color w:val="000066"/>
            <w:u w:val="single"/>
          </w:rPr>
          <w:t>www.nptelegraph.com</w:t>
        </w:r>
      </w:hyperlink>
    </w:p>
    <w:p w:rsidR="00836617" w:rsidRPr="00836617" w:rsidRDefault="00836617" w:rsidP="00836617">
      <w:pPr>
        <w:spacing w:before="288" w:line="162" w:lineRule="atLeast"/>
        <w:rPr>
          <w:rFonts w:eastAsia="Times New Roman"/>
          <w:color w:val="00000F"/>
        </w:rPr>
      </w:pPr>
      <w:r w:rsidRPr="00836617">
        <w:rPr>
          <w:rFonts w:eastAsia="Times New Roman"/>
          <w:i/>
          <w:iCs/>
          <w:color w:val="00000F"/>
        </w:rPr>
        <w:t>This article is the work of the </w:t>
      </w:r>
      <w:hyperlink r:id="rId12" w:history="1">
        <w:r w:rsidRPr="00836617">
          <w:rPr>
            <w:rFonts w:eastAsia="Times New Roman"/>
            <w:i/>
            <w:iCs/>
            <w:color w:val="00000F"/>
            <w:u w:val="single"/>
          </w:rPr>
          <w:t>source</w:t>
        </w:r>
      </w:hyperlink>
      <w:r w:rsidRPr="00836617">
        <w:rPr>
          <w:rFonts w:eastAsia="Times New Roman"/>
          <w:i/>
          <w:iCs/>
          <w:color w:val="00000F"/>
        </w:rPr>
        <w:t> indicated. Any opinions expressed in it are not necessarily those of National Wind Watch.</w:t>
      </w:r>
      <w:r w:rsidRPr="00836617">
        <w:rPr>
          <w:rFonts w:eastAsia="Times New Roman"/>
          <w:color w:val="00000F"/>
        </w:rPr>
        <w:br/>
      </w:r>
      <w:r w:rsidRPr="00836617">
        <w:rPr>
          <w:rFonts w:eastAsia="Times New Roman"/>
          <w:color w:val="00000F"/>
        </w:rPr>
        <w:br/>
      </w:r>
      <w:r w:rsidRPr="00836617">
        <w:rPr>
          <w:rFonts w:eastAsia="Times New Roman"/>
          <w:i/>
          <w:iCs/>
          <w:color w:val="00000F"/>
        </w:rPr>
        <w:t>The copyright of this article resides with the author or publisher indicated. As part of its noncommercial effort to present the environmental, social, scientific, and economic issues of large-scale wind power development to a global audience seeking such information, National Wind Watch endeavors to observe “</w:t>
      </w:r>
      <w:hyperlink r:id="rId13" w:history="1">
        <w:r w:rsidRPr="00836617">
          <w:rPr>
            <w:rFonts w:eastAsia="Times New Roman"/>
            <w:i/>
            <w:iCs/>
            <w:color w:val="000066"/>
            <w:u w:val="single"/>
          </w:rPr>
          <w:t>fair use</w:t>
        </w:r>
      </w:hyperlink>
      <w:r w:rsidRPr="00836617">
        <w:rPr>
          <w:rFonts w:eastAsia="Times New Roman"/>
          <w:i/>
          <w:iCs/>
          <w:color w:val="00000F"/>
        </w:rPr>
        <w:t>” as provided for in section 107 of U.S. Copyright Law and similar “fair dealing” provisions of the copyright laws of other nations. </w:t>
      </w:r>
      <w:r w:rsidRPr="00836617">
        <w:rPr>
          <w:rFonts w:eastAsia="Times New Roman"/>
          <w:b/>
          <w:bCs/>
          <w:i/>
          <w:iCs/>
          <w:color w:val="00000F"/>
        </w:rPr>
        <w:t>Send requests to excerpt, general inquiries, and comments </w:t>
      </w:r>
      <w:hyperlink r:id="rId14" w:history="1">
        <w:r w:rsidRPr="00836617">
          <w:rPr>
            <w:rFonts w:eastAsia="Times New Roman"/>
            <w:b/>
            <w:bCs/>
            <w:i/>
            <w:iCs/>
            <w:color w:val="000066"/>
            <w:u w:val="single"/>
          </w:rPr>
          <w:t>via e-mail</w:t>
        </w:r>
      </w:hyperlink>
      <w:r w:rsidRPr="00836617">
        <w:rPr>
          <w:rFonts w:eastAsia="Times New Roman"/>
          <w:i/>
          <w:iCs/>
          <w:color w:val="00000F"/>
        </w:rPr>
        <w:t>.</w:t>
      </w:r>
    </w:p>
    <w:tbl>
      <w:tblPr>
        <w:tblW w:w="0" w:type="auto"/>
        <w:tblCellSpacing w:w="30" w:type="dxa"/>
        <w:tblCellMar>
          <w:top w:w="24" w:type="dxa"/>
          <w:left w:w="0" w:type="dxa"/>
          <w:right w:w="0" w:type="dxa"/>
        </w:tblCellMar>
        <w:tblLook w:val="04A0" w:firstRow="1" w:lastRow="0" w:firstColumn="1" w:lastColumn="0" w:noHBand="0" w:noVBand="1"/>
      </w:tblPr>
      <w:tblGrid>
        <w:gridCol w:w="3013"/>
        <w:gridCol w:w="1440"/>
        <w:gridCol w:w="900"/>
      </w:tblGrid>
      <w:tr w:rsidR="00836617" w:rsidRPr="00836617" w:rsidTr="00836617">
        <w:trPr>
          <w:tblCellSpacing w:w="30" w:type="dxa"/>
        </w:trPr>
        <w:tc>
          <w:tcPr>
            <w:tcW w:w="0" w:type="auto"/>
            <w:vAlign w:val="center"/>
            <w:hideMark/>
          </w:tcPr>
          <w:p w:rsidR="00836617" w:rsidRPr="00836617" w:rsidRDefault="00836617" w:rsidP="00836617">
            <w:pPr>
              <w:spacing w:before="150" w:line="240" w:lineRule="auto"/>
              <w:jc w:val="right"/>
              <w:rPr>
                <w:rFonts w:eastAsia="Times New Roman"/>
                <w:color w:val="00000F"/>
              </w:rPr>
            </w:pPr>
            <w:hyperlink r:id="rId15" w:tooltip="Donation Options" w:history="1">
              <w:r w:rsidRPr="00836617">
                <w:rPr>
                  <w:rFonts w:eastAsia="Times New Roman"/>
                  <w:b/>
                  <w:bCs/>
                  <w:i/>
                  <w:iCs/>
                  <w:color w:val="000066"/>
                  <w:u w:val="single"/>
                </w:rPr>
                <w:t>Wind Watch relies entirely</w:t>
              </w:r>
              <w:r w:rsidRPr="00836617">
                <w:rPr>
                  <w:rFonts w:eastAsia="Times New Roman"/>
                  <w:b/>
                  <w:bCs/>
                  <w:i/>
                  <w:iCs/>
                  <w:color w:val="000066"/>
                </w:rPr>
                <w:br/>
              </w:r>
              <w:r w:rsidRPr="00836617">
                <w:rPr>
                  <w:rFonts w:eastAsia="Times New Roman"/>
                  <w:b/>
                  <w:bCs/>
                  <w:i/>
                  <w:iCs/>
                  <w:color w:val="000066"/>
                  <w:u w:val="single"/>
                </w:rPr>
                <w:t>on User Funding</w:t>
              </w:r>
            </w:hyperlink>
          </w:p>
        </w:tc>
        <w:tc>
          <w:tcPr>
            <w:tcW w:w="0" w:type="auto"/>
            <w:vAlign w:val="center"/>
            <w:hideMark/>
          </w:tcPr>
          <w:p w:rsidR="00836617" w:rsidRPr="00836617" w:rsidRDefault="00836617" w:rsidP="00836617">
            <w:pPr>
              <w:spacing w:before="150" w:line="240" w:lineRule="auto"/>
              <w:rPr>
                <w:rFonts w:eastAsia="Times New Roman"/>
                <w:color w:val="00000F"/>
              </w:rPr>
            </w:pPr>
            <w:r w:rsidRPr="00836617">
              <w:rPr>
                <w:rFonts w:eastAsia="Times New Roman"/>
                <w:noProof/>
                <w:color w:val="000066"/>
              </w:rPr>
              <w:drawing>
                <wp:inline distT="0" distB="0" distL="0" distR="0" wp14:anchorId="582B12D0" wp14:editId="7578601E">
                  <wp:extent cx="876300" cy="247650"/>
                  <wp:effectExtent l="0" t="0" r="0" b="0"/>
                  <wp:docPr id="3" name="Picture 3" descr="Donate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 $5">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6300" cy="247650"/>
                          </a:xfrm>
                          <a:prstGeom prst="rect">
                            <a:avLst/>
                          </a:prstGeom>
                          <a:noFill/>
                          <a:ln>
                            <a:noFill/>
                          </a:ln>
                        </pic:spPr>
                      </pic:pic>
                    </a:graphicData>
                  </a:graphic>
                </wp:inline>
              </w:drawing>
            </w:r>
          </w:p>
        </w:tc>
        <w:tc>
          <w:tcPr>
            <w:tcW w:w="0" w:type="auto"/>
            <w:vAlign w:val="center"/>
            <w:hideMark/>
          </w:tcPr>
          <w:p w:rsidR="00836617" w:rsidRPr="00836617" w:rsidRDefault="00836617" w:rsidP="00836617">
            <w:pPr>
              <w:spacing w:before="150" w:line="240" w:lineRule="auto"/>
              <w:rPr>
                <w:rFonts w:eastAsia="Times New Roman"/>
                <w:color w:val="00000F"/>
              </w:rPr>
            </w:pPr>
            <w:r w:rsidRPr="00836617">
              <w:rPr>
                <w:rFonts w:eastAsia="Times New Roman"/>
                <w:noProof/>
                <w:color w:val="000066"/>
              </w:rPr>
              <w:drawing>
                <wp:inline distT="0" distB="0" distL="0" distR="0" wp14:anchorId="077DA2A9" wp14:editId="4A99B412">
                  <wp:extent cx="514350" cy="314325"/>
                  <wp:effectExtent l="0" t="0" r="0" b="9525"/>
                  <wp:docPr id="4" name="Picture 4" descr="PayPal Donat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yPal Donat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4350" cy="314325"/>
                          </a:xfrm>
                          <a:prstGeom prst="rect">
                            <a:avLst/>
                          </a:prstGeom>
                          <a:noFill/>
                          <a:ln>
                            <a:noFill/>
                          </a:ln>
                        </pic:spPr>
                      </pic:pic>
                    </a:graphicData>
                  </a:graphic>
                </wp:inline>
              </w:drawing>
            </w:r>
          </w:p>
        </w:tc>
      </w:tr>
    </w:tbl>
    <w:p w:rsidR="00836617" w:rsidRDefault="00836617" w:rsidP="004E19C2">
      <w:pPr>
        <w:spacing w:line="240" w:lineRule="auto"/>
      </w:pPr>
    </w:p>
    <w:p w:rsidR="00836617" w:rsidRDefault="00836617">
      <w:r>
        <w:br w:type="page"/>
      </w:r>
    </w:p>
    <w:p w:rsidR="00836617" w:rsidRPr="00836617" w:rsidRDefault="00836617" w:rsidP="00836617">
      <w:pPr>
        <w:spacing w:after="105" w:line="660" w:lineRule="atLeast"/>
        <w:jc w:val="center"/>
        <w:outlineLvl w:val="0"/>
        <w:rPr>
          <w:rFonts w:ascii="Cabin" w:eastAsia="Times New Roman" w:hAnsi="Cabin" w:cs="Times New Roman"/>
          <w:color w:val="111111"/>
          <w:kern w:val="36"/>
          <w:sz w:val="28"/>
          <w:szCs w:val="28"/>
        </w:rPr>
      </w:pPr>
      <w:proofErr w:type="spellStart"/>
      <w:r w:rsidRPr="00836617">
        <w:rPr>
          <w:rFonts w:ascii="Cabin" w:eastAsia="Times New Roman" w:hAnsi="Cabin" w:cs="Times New Roman"/>
          <w:color w:val="111111"/>
          <w:kern w:val="36"/>
          <w:sz w:val="28"/>
          <w:szCs w:val="28"/>
        </w:rPr>
        <w:lastRenderedPageBreak/>
        <w:t>Invenergy</w:t>
      </w:r>
      <w:proofErr w:type="spellEnd"/>
      <w:r w:rsidRPr="00836617">
        <w:rPr>
          <w:rFonts w:ascii="Cabin" w:eastAsia="Times New Roman" w:hAnsi="Cabin" w:cs="Times New Roman"/>
          <w:color w:val="111111"/>
          <w:kern w:val="36"/>
          <w:sz w:val="28"/>
          <w:szCs w:val="28"/>
        </w:rPr>
        <w:t xml:space="preserve"> Selects IEA to Build Thunderhead Wind Energy Center</w:t>
      </w:r>
    </w:p>
    <w:p w:rsidR="00836617" w:rsidRPr="00836617" w:rsidRDefault="00836617" w:rsidP="00836617">
      <w:pPr>
        <w:spacing w:line="240" w:lineRule="auto"/>
        <w:rPr>
          <w:rFonts w:ascii="Arial" w:eastAsia="Times New Roman" w:hAnsi="Arial" w:cs="Arial"/>
          <w:color w:val="444444"/>
          <w:sz w:val="17"/>
          <w:szCs w:val="17"/>
        </w:rPr>
      </w:pPr>
      <w:r w:rsidRPr="00836617">
        <w:rPr>
          <w:rFonts w:ascii="Arial" w:eastAsia="Times New Roman" w:hAnsi="Arial" w:cs="Arial"/>
          <w:color w:val="444444"/>
          <w:sz w:val="17"/>
          <w:szCs w:val="17"/>
        </w:rPr>
        <w:t>Posted by</w:t>
      </w:r>
    </w:p>
    <w:p w:rsidR="00836617" w:rsidRPr="00836617" w:rsidRDefault="00836617" w:rsidP="00836617">
      <w:pPr>
        <w:spacing w:line="240" w:lineRule="auto"/>
        <w:rPr>
          <w:rFonts w:ascii="Arial" w:eastAsia="Times New Roman" w:hAnsi="Arial" w:cs="Arial"/>
          <w:color w:val="444444"/>
          <w:sz w:val="17"/>
          <w:szCs w:val="17"/>
        </w:rPr>
      </w:pPr>
      <w:r w:rsidRPr="00836617">
        <w:rPr>
          <w:rFonts w:ascii="Arial" w:eastAsia="Times New Roman" w:hAnsi="Arial" w:cs="Arial"/>
          <w:color w:val="444444"/>
          <w:sz w:val="17"/>
          <w:szCs w:val="17"/>
        </w:rPr>
        <w:t> </w:t>
      </w:r>
      <w:hyperlink r:id="rId20" w:history="1">
        <w:r w:rsidRPr="00836617">
          <w:rPr>
            <w:rFonts w:ascii="Arial" w:eastAsia="Times New Roman" w:hAnsi="Arial" w:cs="Arial"/>
            <w:b/>
            <w:bCs/>
            <w:color w:val="000000"/>
            <w:sz w:val="17"/>
            <w:szCs w:val="17"/>
            <w:u w:val="single"/>
          </w:rPr>
          <w:t>Michael Bates</w:t>
        </w:r>
      </w:hyperlink>
    </w:p>
    <w:p w:rsidR="00836617" w:rsidRPr="00836617" w:rsidRDefault="00836617" w:rsidP="00836617">
      <w:pPr>
        <w:spacing w:line="240" w:lineRule="auto"/>
        <w:rPr>
          <w:rFonts w:ascii="Arial" w:eastAsia="Times New Roman" w:hAnsi="Arial" w:cs="Arial"/>
          <w:color w:val="444444"/>
          <w:sz w:val="17"/>
          <w:szCs w:val="17"/>
        </w:rPr>
      </w:pPr>
      <w:r w:rsidRPr="00836617">
        <w:rPr>
          <w:rFonts w:ascii="Arial" w:eastAsia="Times New Roman" w:hAnsi="Arial" w:cs="Arial"/>
          <w:color w:val="444444"/>
          <w:sz w:val="17"/>
          <w:szCs w:val="17"/>
        </w:rPr>
        <w:t> -</w:t>
      </w:r>
    </w:p>
    <w:p w:rsidR="00836617" w:rsidRDefault="00836617" w:rsidP="00836617">
      <w:pPr>
        <w:spacing w:line="240" w:lineRule="auto"/>
        <w:rPr>
          <w:rFonts w:ascii="Arial" w:eastAsia="Times New Roman" w:hAnsi="Arial" w:cs="Arial"/>
          <w:color w:val="444444"/>
          <w:sz w:val="17"/>
          <w:szCs w:val="17"/>
        </w:rPr>
      </w:pPr>
      <w:r w:rsidRPr="00836617">
        <w:rPr>
          <w:rFonts w:ascii="Arial" w:eastAsia="Times New Roman" w:hAnsi="Arial" w:cs="Arial"/>
          <w:color w:val="444444"/>
          <w:sz w:val="17"/>
          <w:szCs w:val="17"/>
        </w:rPr>
        <w:t>December 3, 2019</w:t>
      </w:r>
    </w:p>
    <w:p w:rsidR="00836617" w:rsidRDefault="00836617" w:rsidP="00836617">
      <w:pPr>
        <w:spacing w:line="240" w:lineRule="auto"/>
        <w:rPr>
          <w:rFonts w:ascii="Arial" w:eastAsia="Times New Roman" w:hAnsi="Arial" w:cs="Arial"/>
          <w:color w:val="444444"/>
          <w:sz w:val="17"/>
          <w:szCs w:val="17"/>
        </w:rPr>
      </w:pPr>
    </w:p>
    <w:p w:rsidR="00836617" w:rsidRDefault="00836617" w:rsidP="00836617">
      <w:pPr>
        <w:spacing w:line="240" w:lineRule="auto"/>
        <w:rPr>
          <w:rFonts w:ascii="Cabin" w:eastAsia="Times New Roman" w:hAnsi="Cabin" w:cs="Arial"/>
          <w:color w:val="444444"/>
          <w:sz w:val="17"/>
          <w:szCs w:val="17"/>
          <w:u w:val="single"/>
        </w:rPr>
      </w:pPr>
      <w:r>
        <w:rPr>
          <w:rFonts w:ascii="Arial" w:eastAsia="Times New Roman" w:hAnsi="Arial" w:cs="Arial"/>
          <w:color w:val="444444"/>
          <w:sz w:val="17"/>
          <w:szCs w:val="17"/>
        </w:rPr>
        <w:t xml:space="preserve">From the web on 24 June 2020: </w:t>
      </w:r>
      <w:hyperlink r:id="rId21" w:history="1">
        <w:r>
          <w:rPr>
            <w:rStyle w:val="Hyperlink"/>
          </w:rPr>
          <w:t>https://nawindpower.com/invenergy-selects-iea-to-build-thunderhead-wind-energy-center</w:t>
        </w:r>
      </w:hyperlink>
      <w:bookmarkStart w:id="0" w:name="_GoBack"/>
      <w:bookmarkEnd w:id="0"/>
    </w:p>
    <w:p w:rsidR="00836617" w:rsidRPr="00836617" w:rsidRDefault="00836617" w:rsidP="00836617">
      <w:pPr>
        <w:spacing w:line="240" w:lineRule="auto"/>
        <w:rPr>
          <w:rFonts w:ascii="Arial" w:eastAsia="Times New Roman" w:hAnsi="Arial" w:cs="Arial"/>
          <w:color w:val="000000"/>
          <w:sz w:val="17"/>
          <w:szCs w:val="17"/>
        </w:rPr>
      </w:pPr>
    </w:p>
    <w:p w:rsidR="00836617" w:rsidRPr="00836617" w:rsidRDefault="00836617" w:rsidP="00836617">
      <w:pPr>
        <w:spacing w:line="0" w:lineRule="auto"/>
        <w:rPr>
          <w:rFonts w:ascii="Verdana" w:eastAsia="Times New Roman" w:hAnsi="Verdana" w:cs="Times New Roman"/>
          <w:color w:val="000000"/>
          <w:sz w:val="2"/>
          <w:szCs w:val="2"/>
        </w:rPr>
      </w:pPr>
      <w:r w:rsidRPr="00836617">
        <w:rPr>
          <w:rFonts w:ascii="Helvetica" w:eastAsia="Times New Roman" w:hAnsi="Helvetica" w:cs="Times New Roman"/>
          <w:color w:val="FFFFFF"/>
          <w:sz w:val="17"/>
          <w:szCs w:val="17"/>
        </w:rPr>
        <w:t>FacebookTwitterPrintEmailMore</w:t>
      </w:r>
      <w:r w:rsidRPr="00836617">
        <w:rPr>
          <w:rFonts w:ascii="Verdana" w:eastAsia="Times New Roman" w:hAnsi="Verdana" w:cs="Times New Roman"/>
          <w:color w:val="FFFFFF"/>
          <w:sz w:val="17"/>
          <w:szCs w:val="17"/>
        </w:rPr>
        <w:t>61</w:t>
      </w:r>
    </w:p>
    <w:p w:rsidR="00836617" w:rsidRPr="00836617" w:rsidRDefault="00836617" w:rsidP="00836617">
      <w:pPr>
        <w:spacing w:line="390" w:lineRule="atLeast"/>
        <w:jc w:val="center"/>
        <w:rPr>
          <w:rFonts w:ascii="Verdana" w:eastAsia="Times New Roman" w:hAnsi="Verdana" w:cs="Times New Roman"/>
          <w:color w:val="222222"/>
          <w:sz w:val="23"/>
          <w:szCs w:val="23"/>
        </w:rPr>
      </w:pPr>
      <w:r w:rsidRPr="00836617">
        <w:rPr>
          <w:rFonts w:ascii="Verdana" w:eastAsia="Times New Roman" w:hAnsi="Verdana" w:cs="Times New Roman"/>
          <w:noProof/>
          <w:color w:val="4DB2EC"/>
          <w:sz w:val="23"/>
          <w:szCs w:val="23"/>
        </w:rPr>
        <w:drawing>
          <wp:inline distT="0" distB="0" distL="0" distR="0" wp14:anchorId="41DE4D20" wp14:editId="05A9BA41">
            <wp:extent cx="3810000" cy="2857500"/>
            <wp:effectExtent l="0" t="0" r="0" b="0"/>
            <wp:docPr id="5" name="Picture 5" descr="https://nawindpower.com/wp-content/uploads/2019/12/Nebraska.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awindpower.com/wp-content/uploads/2019/12/Nebraska.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0400" cy="2857800"/>
                    </a:xfrm>
                    <a:prstGeom prst="rect">
                      <a:avLst/>
                    </a:prstGeom>
                    <a:noFill/>
                    <a:ln>
                      <a:noFill/>
                    </a:ln>
                  </pic:spPr>
                </pic:pic>
              </a:graphicData>
            </a:graphic>
          </wp:inline>
        </w:drawing>
      </w:r>
    </w:p>
    <w:p w:rsidR="00836617" w:rsidRPr="00836617" w:rsidRDefault="00836617" w:rsidP="00836617">
      <w:pPr>
        <w:spacing w:after="390" w:line="390" w:lineRule="atLeast"/>
        <w:rPr>
          <w:rFonts w:ascii="Verdana" w:eastAsia="Times New Roman" w:hAnsi="Verdana" w:cs="Times New Roman"/>
          <w:color w:val="222222"/>
          <w:sz w:val="23"/>
          <w:szCs w:val="23"/>
        </w:rPr>
      </w:pPr>
      <w:r w:rsidRPr="00836617">
        <w:rPr>
          <w:rFonts w:ascii="Verdana" w:eastAsia="Times New Roman" w:hAnsi="Verdana" w:cs="Times New Roman"/>
          <w:color w:val="222222"/>
          <w:sz w:val="23"/>
          <w:szCs w:val="23"/>
        </w:rPr>
        <w:t>Infrastructure and Energy Alternatives Inc. (IEA), a construction company with specialized energy and heavy civil expertise, has been awarded a contract for the buildout of the Thunderhead Wind Energy Center in Antelope and Wheeler counties in Nebraska.</w:t>
      </w:r>
    </w:p>
    <w:p w:rsidR="00836617" w:rsidRPr="00836617" w:rsidRDefault="00836617" w:rsidP="00836617">
      <w:pPr>
        <w:spacing w:after="390" w:line="390" w:lineRule="atLeast"/>
        <w:rPr>
          <w:rFonts w:ascii="Verdana" w:eastAsia="Times New Roman" w:hAnsi="Verdana" w:cs="Times New Roman"/>
          <w:color w:val="222222"/>
          <w:sz w:val="23"/>
          <w:szCs w:val="23"/>
        </w:rPr>
      </w:pPr>
      <w:r w:rsidRPr="00836617">
        <w:rPr>
          <w:rFonts w:ascii="Verdana" w:eastAsia="Times New Roman" w:hAnsi="Verdana" w:cs="Times New Roman"/>
          <w:color w:val="222222"/>
          <w:sz w:val="23"/>
          <w:szCs w:val="23"/>
        </w:rPr>
        <w:t xml:space="preserve">The project, which is being developed by Chicago-based </w:t>
      </w:r>
      <w:proofErr w:type="spellStart"/>
      <w:r w:rsidRPr="00836617">
        <w:rPr>
          <w:rFonts w:ascii="Verdana" w:eastAsia="Times New Roman" w:hAnsi="Verdana" w:cs="Times New Roman"/>
          <w:color w:val="222222"/>
          <w:sz w:val="23"/>
          <w:szCs w:val="23"/>
        </w:rPr>
        <w:t>Invenergy</w:t>
      </w:r>
      <w:proofErr w:type="spellEnd"/>
      <w:r w:rsidRPr="00836617">
        <w:rPr>
          <w:rFonts w:ascii="Verdana" w:eastAsia="Times New Roman" w:hAnsi="Verdana" w:cs="Times New Roman"/>
          <w:color w:val="222222"/>
          <w:sz w:val="23"/>
          <w:szCs w:val="23"/>
        </w:rPr>
        <w:t>, will consist of 108 GE turbines with 300 MW of capacity. The power will be delivered into the Nebraska electrical grid.</w:t>
      </w:r>
    </w:p>
    <w:p w:rsidR="00836617" w:rsidRDefault="00836617" w:rsidP="00836617">
      <w:pPr>
        <w:spacing w:after="390" w:line="390" w:lineRule="atLeast"/>
        <w:rPr>
          <w:rFonts w:ascii="Verdana" w:eastAsia="Times New Roman" w:hAnsi="Verdana" w:cs="Times New Roman"/>
          <w:color w:val="222222"/>
          <w:sz w:val="23"/>
          <w:szCs w:val="23"/>
          <w:shd w:val="clear" w:color="auto" w:fill="FFFFFF"/>
        </w:rPr>
      </w:pPr>
      <w:r w:rsidRPr="00836617">
        <w:rPr>
          <w:rFonts w:ascii="Verdana" w:eastAsia="Times New Roman" w:hAnsi="Verdana" w:cs="Times New Roman"/>
          <w:color w:val="222222"/>
          <w:sz w:val="23"/>
          <w:szCs w:val="23"/>
        </w:rPr>
        <w:t>Work on the project began in November, with completion scheduled for September 2020. The scope of IEA’s work includes construction of project access roads and turbine foundations, as well as erection of the turbine</w:t>
      </w:r>
      <w:r>
        <w:rPr>
          <w:rFonts w:ascii="Verdana" w:eastAsia="Times New Roman" w:hAnsi="Verdana" w:cs="Times New Roman"/>
          <w:color w:val="222222"/>
          <w:sz w:val="23"/>
          <w:szCs w:val="23"/>
        </w:rPr>
        <w:t>.</w:t>
      </w:r>
      <w:r w:rsidRPr="00836617">
        <w:rPr>
          <w:rFonts w:ascii="Verdana" w:eastAsia="Times New Roman" w:hAnsi="Verdana" w:cs="Times New Roman"/>
          <w:color w:val="222222"/>
          <w:sz w:val="23"/>
          <w:szCs w:val="23"/>
          <w:shd w:val="clear" w:color="auto" w:fill="FFFFFF"/>
        </w:rPr>
        <w:t xml:space="preserve"> </w:t>
      </w:r>
    </w:p>
    <w:p w:rsidR="00836617" w:rsidRPr="00836617" w:rsidRDefault="00836617" w:rsidP="00836617">
      <w:pPr>
        <w:spacing w:after="390" w:line="390" w:lineRule="atLeast"/>
        <w:rPr>
          <w:rFonts w:ascii="Verdana" w:eastAsia="Times New Roman" w:hAnsi="Verdana" w:cs="Times New Roman"/>
          <w:color w:val="222222"/>
          <w:sz w:val="23"/>
          <w:szCs w:val="23"/>
          <w:shd w:val="clear" w:color="auto" w:fill="FFFFFF"/>
        </w:rPr>
      </w:pPr>
      <w:ins w:id="1" w:author="Unknown">
        <w:r w:rsidRPr="00836617">
          <w:rPr>
            <w:rFonts w:ascii="Verdana" w:eastAsia="Times New Roman" w:hAnsi="Verdana" w:cs="Times New Roman"/>
            <w:noProof/>
            <w:color w:val="222222"/>
            <w:sz w:val="23"/>
            <w:szCs w:val="23"/>
            <w:shd w:val="clear" w:color="auto" w:fill="FFFFFF"/>
          </w:rPr>
          <w:drawing>
            <wp:inline distT="0" distB="0" distL="0" distR="0" wp14:anchorId="59887FF8" wp14:editId="0CFE85D9">
              <wp:extent cx="9525" cy="9525"/>
              <wp:effectExtent l="0" t="0" r="0" b="0"/>
              <wp:docPr id="7" name="Picture 7" descr="https://zackinpublications.com/adserver/www/delivery/lg.php?bannerid=2653&amp;campaignid=1412&amp;zoneid=88&amp;loc=https%3A%2F%2Fnawindpower.com%2Finvenergy-selects-iea-to-build-thunderhead-wind-energy-center&amp;cb=cca4f75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ckinpublications.com/adserver/www/delivery/lg.php?bannerid=2653&amp;campaignid=1412&amp;zoneid=88&amp;loc=https%3A%2F%2Fnawindpower.com%2Finvenergy-selects-iea-to-build-thunderhead-wind-energy-center&amp;cb=cca4f753f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ins>
      <w:r w:rsidRPr="00836617">
        <w:rPr>
          <w:rFonts w:ascii="Verdana" w:eastAsia="Times New Roman" w:hAnsi="Verdana" w:cs="Times New Roman"/>
          <w:color w:val="222222"/>
          <w:sz w:val="23"/>
          <w:szCs w:val="23"/>
        </w:rPr>
        <w:t>The contract was secured by IEA Constructors, a subsidiary of IEA that manages utility-scale energy and heavy civil infrastructure projects.</w:t>
      </w:r>
    </w:p>
    <w:p w:rsidR="00836617" w:rsidRPr="00836617" w:rsidRDefault="00836617" w:rsidP="00836617">
      <w:pPr>
        <w:spacing w:after="390" w:line="390" w:lineRule="atLeast"/>
        <w:rPr>
          <w:rFonts w:ascii="Verdana" w:eastAsia="Times New Roman" w:hAnsi="Verdana" w:cs="Times New Roman"/>
          <w:color w:val="222222"/>
          <w:sz w:val="23"/>
          <w:szCs w:val="23"/>
        </w:rPr>
      </w:pPr>
      <w:r w:rsidRPr="00836617">
        <w:rPr>
          <w:rFonts w:ascii="Verdana" w:eastAsia="Times New Roman" w:hAnsi="Verdana" w:cs="Times New Roman"/>
          <w:color w:val="222222"/>
          <w:sz w:val="23"/>
          <w:szCs w:val="23"/>
        </w:rPr>
        <w:t xml:space="preserve">“The Thunderhead wind farm is an important example of the wind projects that continue to fill our pipeline,” says JP </w:t>
      </w:r>
      <w:proofErr w:type="spellStart"/>
      <w:r w:rsidRPr="00836617">
        <w:rPr>
          <w:rFonts w:ascii="Verdana" w:eastAsia="Times New Roman" w:hAnsi="Verdana" w:cs="Times New Roman"/>
          <w:color w:val="222222"/>
          <w:sz w:val="23"/>
          <w:szCs w:val="23"/>
        </w:rPr>
        <w:t>Roehm</w:t>
      </w:r>
      <w:proofErr w:type="spellEnd"/>
      <w:r w:rsidRPr="00836617">
        <w:rPr>
          <w:rFonts w:ascii="Verdana" w:eastAsia="Times New Roman" w:hAnsi="Verdana" w:cs="Times New Roman"/>
          <w:color w:val="222222"/>
          <w:sz w:val="23"/>
          <w:szCs w:val="23"/>
        </w:rPr>
        <w:t xml:space="preserve">, IEA’s CEO. “IEA has developed a strong </w:t>
      </w:r>
      <w:r w:rsidRPr="00836617">
        <w:rPr>
          <w:rFonts w:ascii="Verdana" w:eastAsia="Times New Roman" w:hAnsi="Verdana" w:cs="Times New Roman"/>
          <w:color w:val="222222"/>
          <w:sz w:val="23"/>
          <w:szCs w:val="23"/>
        </w:rPr>
        <w:lastRenderedPageBreak/>
        <w:t>reputation for delivering efficiently and safely on wind projects throughout North America, and new business momentum is solid as a result.”</w:t>
      </w:r>
    </w:p>
    <w:p w:rsidR="00836617" w:rsidRPr="00836617" w:rsidRDefault="00836617" w:rsidP="00836617">
      <w:pPr>
        <w:spacing w:after="390" w:line="390" w:lineRule="atLeast"/>
        <w:rPr>
          <w:rFonts w:ascii="Verdana" w:eastAsia="Times New Roman" w:hAnsi="Verdana" w:cs="Times New Roman"/>
          <w:color w:val="222222"/>
          <w:sz w:val="23"/>
          <w:szCs w:val="23"/>
        </w:rPr>
      </w:pPr>
      <w:r w:rsidRPr="00836617">
        <w:rPr>
          <w:rFonts w:ascii="Verdana" w:eastAsia="Times New Roman" w:hAnsi="Verdana" w:cs="Times New Roman"/>
          <w:color w:val="222222"/>
          <w:sz w:val="23"/>
          <w:szCs w:val="23"/>
        </w:rPr>
        <w:t xml:space="preserve">IEA has assembled more than 7,200 wind turbines across North America. </w:t>
      </w:r>
      <w:proofErr w:type="spellStart"/>
      <w:r w:rsidRPr="00836617">
        <w:rPr>
          <w:rFonts w:ascii="Verdana" w:eastAsia="Times New Roman" w:hAnsi="Verdana" w:cs="Times New Roman"/>
          <w:color w:val="222222"/>
          <w:sz w:val="23"/>
          <w:szCs w:val="23"/>
        </w:rPr>
        <w:t>Invenergy</w:t>
      </w:r>
      <w:proofErr w:type="spellEnd"/>
      <w:r w:rsidRPr="00836617">
        <w:rPr>
          <w:rFonts w:ascii="Verdana" w:eastAsia="Times New Roman" w:hAnsi="Verdana" w:cs="Times New Roman"/>
          <w:color w:val="222222"/>
          <w:sz w:val="23"/>
          <w:szCs w:val="23"/>
        </w:rPr>
        <w:t xml:space="preserve"> has developed 150 projects with more than 24 GW of capacity.</w:t>
      </w:r>
    </w:p>
    <w:p w:rsidR="004E19C2" w:rsidRPr="00836617" w:rsidRDefault="004E19C2" w:rsidP="004E19C2">
      <w:pPr>
        <w:spacing w:line="240" w:lineRule="auto"/>
      </w:pPr>
    </w:p>
    <w:sectPr w:rsidR="004E19C2" w:rsidRPr="00836617" w:rsidSect="00BB1A3A">
      <w:footerReference w:type="default" r:id="rId25"/>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617" w:rsidRDefault="00836617" w:rsidP="00836617">
      <w:pPr>
        <w:spacing w:line="240" w:lineRule="auto"/>
      </w:pPr>
      <w:r>
        <w:separator/>
      </w:r>
    </w:p>
  </w:endnote>
  <w:endnote w:type="continuationSeparator" w:id="0">
    <w:p w:rsidR="00836617" w:rsidRDefault="00836617" w:rsidP="00836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bin">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170157"/>
      <w:docPartObj>
        <w:docPartGallery w:val="Page Numbers (Bottom of Page)"/>
        <w:docPartUnique/>
      </w:docPartObj>
    </w:sdtPr>
    <w:sdtEndPr>
      <w:rPr>
        <w:noProof/>
      </w:rPr>
    </w:sdtEndPr>
    <w:sdtContent>
      <w:p w:rsidR="00836617" w:rsidRDefault="00836617">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836617" w:rsidRDefault="008366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617" w:rsidRDefault="00836617" w:rsidP="00836617">
      <w:pPr>
        <w:spacing w:line="240" w:lineRule="auto"/>
      </w:pPr>
      <w:r>
        <w:separator/>
      </w:r>
    </w:p>
  </w:footnote>
  <w:footnote w:type="continuationSeparator" w:id="0">
    <w:p w:rsidR="00836617" w:rsidRDefault="00836617" w:rsidP="008366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EC5"/>
    <w:multiLevelType w:val="multilevel"/>
    <w:tmpl w:val="A258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56C34"/>
    <w:multiLevelType w:val="multilevel"/>
    <w:tmpl w:val="BB12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CB4BFA"/>
    <w:multiLevelType w:val="multilevel"/>
    <w:tmpl w:val="D612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9C2"/>
    <w:rsid w:val="0034798E"/>
    <w:rsid w:val="004E19C2"/>
    <w:rsid w:val="00507B6F"/>
    <w:rsid w:val="00836617"/>
    <w:rsid w:val="00B9794B"/>
    <w:rsid w:val="00BB1A3A"/>
    <w:rsid w:val="00CF62E5"/>
    <w:rsid w:val="00D64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1ADE7"/>
  <w15:chartTrackingRefBased/>
  <w15:docId w15:val="{4FAD6FC9-E070-4C75-B63F-BB066363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 w:val="22"/>
        <w:szCs w:val="22"/>
        <w:lang w:val="en-US"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9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E19C2"/>
    <w:pPr>
      <w:ind w:left="720"/>
      <w:contextualSpacing/>
    </w:pPr>
  </w:style>
  <w:style w:type="paragraph" w:styleId="z-TopofForm">
    <w:name w:val="HTML Top of Form"/>
    <w:basedOn w:val="Normal"/>
    <w:next w:val="Normal"/>
    <w:link w:val="z-TopofFormChar"/>
    <w:hidden/>
    <w:uiPriority w:val="99"/>
    <w:semiHidden/>
    <w:unhideWhenUsed/>
    <w:rsid w:val="0034798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4798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4798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4798E"/>
    <w:rPr>
      <w:rFonts w:ascii="Arial" w:hAnsi="Arial" w:cs="Arial"/>
      <w:vanish/>
      <w:sz w:val="16"/>
      <w:szCs w:val="16"/>
    </w:rPr>
  </w:style>
  <w:style w:type="character" w:styleId="Hyperlink">
    <w:name w:val="Hyperlink"/>
    <w:basedOn w:val="DefaultParagraphFont"/>
    <w:uiPriority w:val="99"/>
    <w:semiHidden/>
    <w:unhideWhenUsed/>
    <w:rsid w:val="00836617"/>
    <w:rPr>
      <w:color w:val="0000FF"/>
      <w:u w:val="single"/>
    </w:rPr>
  </w:style>
  <w:style w:type="paragraph" w:styleId="Header">
    <w:name w:val="header"/>
    <w:basedOn w:val="Normal"/>
    <w:link w:val="HeaderChar"/>
    <w:uiPriority w:val="99"/>
    <w:unhideWhenUsed/>
    <w:rsid w:val="00836617"/>
    <w:pPr>
      <w:tabs>
        <w:tab w:val="center" w:pos="4680"/>
        <w:tab w:val="right" w:pos="9360"/>
      </w:tabs>
      <w:spacing w:line="240" w:lineRule="auto"/>
    </w:pPr>
  </w:style>
  <w:style w:type="character" w:customStyle="1" w:styleId="HeaderChar">
    <w:name w:val="Header Char"/>
    <w:basedOn w:val="DefaultParagraphFont"/>
    <w:link w:val="Header"/>
    <w:uiPriority w:val="99"/>
    <w:rsid w:val="00836617"/>
  </w:style>
  <w:style w:type="paragraph" w:styleId="Footer">
    <w:name w:val="footer"/>
    <w:basedOn w:val="Normal"/>
    <w:link w:val="FooterChar"/>
    <w:uiPriority w:val="99"/>
    <w:unhideWhenUsed/>
    <w:rsid w:val="00836617"/>
    <w:pPr>
      <w:tabs>
        <w:tab w:val="center" w:pos="4680"/>
        <w:tab w:val="right" w:pos="9360"/>
      </w:tabs>
      <w:spacing w:line="240" w:lineRule="auto"/>
    </w:pPr>
  </w:style>
  <w:style w:type="character" w:customStyle="1" w:styleId="FooterChar">
    <w:name w:val="Footer Char"/>
    <w:basedOn w:val="DefaultParagraphFont"/>
    <w:link w:val="Footer"/>
    <w:uiPriority w:val="99"/>
    <w:rsid w:val="00836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933616">
      <w:bodyDiv w:val="1"/>
      <w:marLeft w:val="0"/>
      <w:marRight w:val="0"/>
      <w:marTop w:val="0"/>
      <w:marBottom w:val="0"/>
      <w:divBdr>
        <w:top w:val="none" w:sz="0" w:space="0" w:color="auto"/>
        <w:left w:val="none" w:sz="0" w:space="0" w:color="auto"/>
        <w:bottom w:val="none" w:sz="0" w:space="0" w:color="auto"/>
        <w:right w:val="none" w:sz="0" w:space="0" w:color="auto"/>
      </w:divBdr>
      <w:divsChild>
        <w:div w:id="26761233">
          <w:marLeft w:val="0"/>
          <w:marRight w:val="0"/>
          <w:marTop w:val="8985"/>
          <w:marBottom w:val="0"/>
          <w:divBdr>
            <w:top w:val="none" w:sz="0" w:space="0" w:color="auto"/>
            <w:left w:val="none" w:sz="0" w:space="0" w:color="auto"/>
            <w:bottom w:val="none" w:sz="0" w:space="0" w:color="auto"/>
            <w:right w:val="none" w:sz="0" w:space="0" w:color="auto"/>
          </w:divBdr>
          <w:divsChild>
            <w:div w:id="1804616205">
              <w:marLeft w:val="0"/>
              <w:marRight w:val="0"/>
              <w:marTop w:val="0"/>
              <w:marBottom w:val="0"/>
              <w:divBdr>
                <w:top w:val="none" w:sz="0" w:space="0" w:color="auto"/>
                <w:left w:val="none" w:sz="0" w:space="0" w:color="auto"/>
                <w:bottom w:val="none" w:sz="0" w:space="0" w:color="auto"/>
                <w:right w:val="none" w:sz="0" w:space="0" w:color="auto"/>
              </w:divBdr>
              <w:divsChild>
                <w:div w:id="2024744111">
                  <w:marLeft w:val="0"/>
                  <w:marRight w:val="0"/>
                  <w:marTop w:val="750"/>
                  <w:marBottom w:val="0"/>
                  <w:divBdr>
                    <w:top w:val="none" w:sz="0" w:space="0" w:color="auto"/>
                    <w:left w:val="none" w:sz="0" w:space="0" w:color="auto"/>
                    <w:bottom w:val="none" w:sz="0" w:space="0" w:color="auto"/>
                    <w:right w:val="none" w:sz="0" w:space="0" w:color="auto"/>
                  </w:divBdr>
                  <w:divsChild>
                    <w:div w:id="123277196">
                      <w:marLeft w:val="0"/>
                      <w:marRight w:val="0"/>
                      <w:marTop w:val="0"/>
                      <w:marBottom w:val="0"/>
                      <w:divBdr>
                        <w:top w:val="none" w:sz="0" w:space="0" w:color="auto"/>
                        <w:left w:val="none" w:sz="0" w:space="0" w:color="auto"/>
                        <w:bottom w:val="none" w:sz="0" w:space="0" w:color="auto"/>
                        <w:right w:val="none" w:sz="0" w:space="0" w:color="auto"/>
                      </w:divBdr>
                      <w:divsChild>
                        <w:div w:id="991759410">
                          <w:marLeft w:val="0"/>
                          <w:marRight w:val="0"/>
                          <w:marTop w:val="0"/>
                          <w:marBottom w:val="0"/>
                          <w:divBdr>
                            <w:top w:val="none" w:sz="0" w:space="0" w:color="auto"/>
                            <w:left w:val="none" w:sz="0" w:space="0" w:color="auto"/>
                            <w:bottom w:val="none" w:sz="0" w:space="0" w:color="auto"/>
                            <w:right w:val="none" w:sz="0" w:space="0" w:color="auto"/>
                          </w:divBdr>
                        </w:div>
                        <w:div w:id="1640456679">
                          <w:marLeft w:val="0"/>
                          <w:marRight w:val="0"/>
                          <w:marTop w:val="0"/>
                          <w:marBottom w:val="0"/>
                          <w:divBdr>
                            <w:top w:val="none" w:sz="0" w:space="0" w:color="auto"/>
                            <w:left w:val="none" w:sz="0" w:space="0" w:color="auto"/>
                            <w:bottom w:val="none" w:sz="0" w:space="0" w:color="auto"/>
                            <w:right w:val="none" w:sz="0" w:space="0" w:color="auto"/>
                          </w:divBdr>
                        </w:div>
                      </w:divsChild>
                    </w:div>
                    <w:div w:id="1986662467">
                      <w:marLeft w:val="0"/>
                      <w:marRight w:val="0"/>
                      <w:marTop w:val="0"/>
                      <w:marBottom w:val="0"/>
                      <w:divBdr>
                        <w:top w:val="none" w:sz="0" w:space="0" w:color="auto"/>
                        <w:left w:val="none" w:sz="0" w:space="0" w:color="auto"/>
                        <w:bottom w:val="none" w:sz="0" w:space="0" w:color="auto"/>
                        <w:right w:val="none" w:sz="0" w:space="0" w:color="auto"/>
                      </w:divBdr>
                      <w:divsChild>
                        <w:div w:id="1177426615">
                          <w:marLeft w:val="0"/>
                          <w:marRight w:val="0"/>
                          <w:marTop w:val="0"/>
                          <w:marBottom w:val="0"/>
                          <w:divBdr>
                            <w:top w:val="none" w:sz="0" w:space="0" w:color="auto"/>
                            <w:left w:val="none" w:sz="0" w:space="0" w:color="auto"/>
                            <w:bottom w:val="none" w:sz="0" w:space="0" w:color="auto"/>
                            <w:right w:val="none" w:sz="0" w:space="0" w:color="auto"/>
                          </w:divBdr>
                          <w:divsChild>
                            <w:div w:id="695816373">
                              <w:marLeft w:val="0"/>
                              <w:marRight w:val="0"/>
                              <w:marTop w:val="0"/>
                              <w:marBottom w:val="0"/>
                              <w:divBdr>
                                <w:top w:val="none" w:sz="0" w:space="0" w:color="auto"/>
                                <w:left w:val="none" w:sz="0" w:space="0" w:color="auto"/>
                                <w:bottom w:val="none" w:sz="0" w:space="0" w:color="auto"/>
                                <w:right w:val="none" w:sz="0" w:space="0" w:color="auto"/>
                              </w:divBdr>
                              <w:divsChild>
                                <w:div w:id="505903546">
                                  <w:marLeft w:val="0"/>
                                  <w:marRight w:val="0"/>
                                  <w:marTop w:val="0"/>
                                  <w:marBottom w:val="0"/>
                                  <w:divBdr>
                                    <w:top w:val="none" w:sz="0" w:space="0" w:color="auto"/>
                                    <w:left w:val="none" w:sz="0" w:space="0" w:color="auto"/>
                                    <w:bottom w:val="none" w:sz="0" w:space="0" w:color="auto"/>
                                    <w:right w:val="none" w:sz="0" w:space="0" w:color="auto"/>
                                  </w:divBdr>
                                  <w:divsChild>
                                    <w:div w:id="99642713">
                                      <w:marLeft w:val="0"/>
                                      <w:marRight w:val="0"/>
                                      <w:marTop w:val="0"/>
                                      <w:marBottom w:val="0"/>
                                      <w:divBdr>
                                        <w:top w:val="none" w:sz="0" w:space="0" w:color="auto"/>
                                        <w:left w:val="none" w:sz="0" w:space="0" w:color="auto"/>
                                        <w:bottom w:val="none" w:sz="0" w:space="0" w:color="auto"/>
                                        <w:right w:val="none" w:sz="0" w:space="0" w:color="auto"/>
                                      </w:divBdr>
                                    </w:div>
                                  </w:divsChild>
                                </w:div>
                                <w:div w:id="1157376758">
                                  <w:marLeft w:val="0"/>
                                  <w:marRight w:val="0"/>
                                  <w:marTop w:val="0"/>
                                  <w:marBottom w:val="0"/>
                                  <w:divBdr>
                                    <w:top w:val="none" w:sz="0" w:space="0" w:color="auto"/>
                                    <w:left w:val="none" w:sz="0" w:space="0" w:color="auto"/>
                                    <w:bottom w:val="none" w:sz="0" w:space="0" w:color="auto"/>
                                    <w:right w:val="none" w:sz="0" w:space="0" w:color="auto"/>
                                  </w:divBdr>
                                  <w:divsChild>
                                    <w:div w:id="1301499658">
                                      <w:marLeft w:val="0"/>
                                      <w:marRight w:val="0"/>
                                      <w:marTop w:val="0"/>
                                      <w:marBottom w:val="0"/>
                                      <w:divBdr>
                                        <w:top w:val="none" w:sz="0" w:space="0" w:color="auto"/>
                                        <w:left w:val="none" w:sz="0" w:space="0" w:color="auto"/>
                                        <w:bottom w:val="none" w:sz="0" w:space="0" w:color="auto"/>
                                        <w:right w:val="none" w:sz="0" w:space="0" w:color="auto"/>
                                      </w:divBdr>
                                      <w:divsChild>
                                        <w:div w:id="244607559">
                                          <w:marLeft w:val="0"/>
                                          <w:marRight w:val="0"/>
                                          <w:marTop w:val="0"/>
                                          <w:marBottom w:val="0"/>
                                          <w:divBdr>
                                            <w:top w:val="none" w:sz="0" w:space="0" w:color="auto"/>
                                            <w:left w:val="none" w:sz="0" w:space="0" w:color="auto"/>
                                            <w:bottom w:val="none" w:sz="0" w:space="0" w:color="auto"/>
                                            <w:right w:val="none" w:sz="0" w:space="0" w:color="auto"/>
                                          </w:divBdr>
                                          <w:divsChild>
                                            <w:div w:id="1308365442">
                                              <w:marLeft w:val="0"/>
                                              <w:marRight w:val="0"/>
                                              <w:marTop w:val="0"/>
                                              <w:marBottom w:val="0"/>
                                              <w:divBdr>
                                                <w:top w:val="none" w:sz="0" w:space="0" w:color="auto"/>
                                                <w:left w:val="none" w:sz="0" w:space="0" w:color="auto"/>
                                                <w:bottom w:val="none" w:sz="0" w:space="0" w:color="auto"/>
                                                <w:right w:val="none" w:sz="0" w:space="0" w:color="auto"/>
                                              </w:divBdr>
                                              <w:divsChild>
                                                <w:div w:id="1741831657">
                                                  <w:marLeft w:val="0"/>
                                                  <w:marRight w:val="0"/>
                                                  <w:marTop w:val="0"/>
                                                  <w:marBottom w:val="0"/>
                                                  <w:divBdr>
                                                    <w:top w:val="none" w:sz="0" w:space="0" w:color="auto"/>
                                                    <w:left w:val="none" w:sz="0" w:space="0" w:color="auto"/>
                                                    <w:bottom w:val="none" w:sz="0" w:space="0" w:color="auto"/>
                                                    <w:right w:val="none" w:sz="0" w:space="0" w:color="auto"/>
                                                  </w:divBdr>
                                                </w:div>
                                                <w:div w:id="1793396909">
                                                  <w:marLeft w:val="0"/>
                                                  <w:marRight w:val="0"/>
                                                  <w:marTop w:val="0"/>
                                                  <w:marBottom w:val="0"/>
                                                  <w:divBdr>
                                                    <w:top w:val="none" w:sz="0" w:space="0" w:color="auto"/>
                                                    <w:left w:val="none" w:sz="0" w:space="0" w:color="auto"/>
                                                    <w:bottom w:val="none" w:sz="0" w:space="0" w:color="auto"/>
                                                    <w:right w:val="none" w:sz="0" w:space="0" w:color="auto"/>
                                                  </w:divBdr>
                                                  <w:divsChild>
                                                    <w:div w:id="777259608">
                                                      <w:marLeft w:val="0"/>
                                                      <w:marRight w:val="0"/>
                                                      <w:marTop w:val="0"/>
                                                      <w:marBottom w:val="0"/>
                                                      <w:divBdr>
                                                        <w:top w:val="none" w:sz="0" w:space="0" w:color="auto"/>
                                                        <w:left w:val="none" w:sz="0" w:space="0" w:color="auto"/>
                                                        <w:bottom w:val="none" w:sz="0" w:space="0" w:color="auto"/>
                                                        <w:right w:val="none" w:sz="0" w:space="0" w:color="auto"/>
                                                      </w:divBdr>
                                                    </w:div>
                                                    <w:div w:id="1534145940">
                                                      <w:marLeft w:val="0"/>
                                                      <w:marRight w:val="0"/>
                                                      <w:marTop w:val="0"/>
                                                      <w:marBottom w:val="0"/>
                                                      <w:divBdr>
                                                        <w:top w:val="none" w:sz="0" w:space="0" w:color="auto"/>
                                                        <w:left w:val="none" w:sz="0" w:space="0" w:color="auto"/>
                                                        <w:bottom w:val="none" w:sz="0" w:space="0" w:color="auto"/>
                                                        <w:right w:val="none" w:sz="0" w:space="0" w:color="auto"/>
                                                      </w:divBdr>
                                                    </w:div>
                                                    <w:div w:id="36459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7071278">
      <w:bodyDiv w:val="1"/>
      <w:marLeft w:val="0"/>
      <w:marRight w:val="0"/>
      <w:marTop w:val="0"/>
      <w:marBottom w:val="0"/>
      <w:divBdr>
        <w:top w:val="none" w:sz="0" w:space="0" w:color="auto"/>
        <w:left w:val="none" w:sz="0" w:space="0" w:color="auto"/>
        <w:bottom w:val="none" w:sz="0" w:space="0" w:color="auto"/>
        <w:right w:val="none" w:sz="0" w:space="0" w:color="auto"/>
      </w:divBdr>
      <w:divsChild>
        <w:div w:id="395707066">
          <w:marLeft w:val="0"/>
          <w:marRight w:val="0"/>
          <w:marTop w:val="8985"/>
          <w:marBottom w:val="0"/>
          <w:divBdr>
            <w:top w:val="none" w:sz="0" w:space="0" w:color="auto"/>
            <w:left w:val="none" w:sz="0" w:space="0" w:color="auto"/>
            <w:bottom w:val="none" w:sz="0" w:space="0" w:color="auto"/>
            <w:right w:val="none" w:sz="0" w:space="0" w:color="auto"/>
          </w:divBdr>
          <w:divsChild>
            <w:div w:id="1966812601">
              <w:marLeft w:val="0"/>
              <w:marRight w:val="0"/>
              <w:marTop w:val="0"/>
              <w:marBottom w:val="0"/>
              <w:divBdr>
                <w:top w:val="none" w:sz="0" w:space="0" w:color="auto"/>
                <w:left w:val="none" w:sz="0" w:space="0" w:color="auto"/>
                <w:bottom w:val="none" w:sz="0" w:space="0" w:color="auto"/>
                <w:right w:val="none" w:sz="0" w:space="0" w:color="auto"/>
              </w:divBdr>
              <w:divsChild>
                <w:div w:id="54865312">
                  <w:marLeft w:val="0"/>
                  <w:marRight w:val="0"/>
                  <w:marTop w:val="750"/>
                  <w:marBottom w:val="0"/>
                  <w:divBdr>
                    <w:top w:val="none" w:sz="0" w:space="0" w:color="auto"/>
                    <w:left w:val="none" w:sz="0" w:space="0" w:color="auto"/>
                    <w:bottom w:val="none" w:sz="0" w:space="0" w:color="auto"/>
                    <w:right w:val="none" w:sz="0" w:space="0" w:color="auto"/>
                  </w:divBdr>
                  <w:divsChild>
                    <w:div w:id="431245951">
                      <w:marLeft w:val="0"/>
                      <w:marRight w:val="0"/>
                      <w:marTop w:val="0"/>
                      <w:marBottom w:val="0"/>
                      <w:divBdr>
                        <w:top w:val="none" w:sz="0" w:space="0" w:color="auto"/>
                        <w:left w:val="none" w:sz="0" w:space="0" w:color="auto"/>
                        <w:bottom w:val="none" w:sz="0" w:space="0" w:color="auto"/>
                        <w:right w:val="none" w:sz="0" w:space="0" w:color="auto"/>
                      </w:divBdr>
                      <w:divsChild>
                        <w:div w:id="756824399">
                          <w:marLeft w:val="0"/>
                          <w:marRight w:val="0"/>
                          <w:marTop w:val="0"/>
                          <w:marBottom w:val="0"/>
                          <w:divBdr>
                            <w:top w:val="none" w:sz="0" w:space="0" w:color="auto"/>
                            <w:left w:val="none" w:sz="0" w:space="0" w:color="auto"/>
                            <w:bottom w:val="none" w:sz="0" w:space="0" w:color="auto"/>
                            <w:right w:val="none" w:sz="0" w:space="0" w:color="auto"/>
                          </w:divBdr>
                          <w:divsChild>
                            <w:div w:id="492644239">
                              <w:marLeft w:val="0"/>
                              <w:marRight w:val="0"/>
                              <w:marTop w:val="0"/>
                              <w:marBottom w:val="0"/>
                              <w:divBdr>
                                <w:top w:val="none" w:sz="0" w:space="0" w:color="auto"/>
                                <w:left w:val="none" w:sz="0" w:space="0" w:color="auto"/>
                                <w:bottom w:val="none" w:sz="0" w:space="0" w:color="auto"/>
                                <w:right w:val="none" w:sz="0" w:space="0" w:color="auto"/>
                              </w:divBdr>
                              <w:divsChild>
                                <w:div w:id="1861508583">
                                  <w:marLeft w:val="0"/>
                                  <w:marRight w:val="0"/>
                                  <w:marTop w:val="0"/>
                                  <w:marBottom w:val="0"/>
                                  <w:divBdr>
                                    <w:top w:val="none" w:sz="0" w:space="0" w:color="auto"/>
                                    <w:left w:val="none" w:sz="0" w:space="0" w:color="auto"/>
                                    <w:bottom w:val="none" w:sz="0" w:space="0" w:color="auto"/>
                                    <w:right w:val="none" w:sz="0" w:space="0" w:color="auto"/>
                                  </w:divBdr>
                                  <w:divsChild>
                                    <w:div w:id="1153447145">
                                      <w:marLeft w:val="0"/>
                                      <w:marRight w:val="0"/>
                                      <w:marTop w:val="0"/>
                                      <w:marBottom w:val="0"/>
                                      <w:divBdr>
                                        <w:top w:val="none" w:sz="0" w:space="0" w:color="auto"/>
                                        <w:left w:val="none" w:sz="0" w:space="0" w:color="auto"/>
                                        <w:bottom w:val="none" w:sz="0" w:space="0" w:color="auto"/>
                                        <w:right w:val="none" w:sz="0" w:space="0" w:color="auto"/>
                                      </w:divBdr>
                                      <w:divsChild>
                                        <w:div w:id="1676347111">
                                          <w:marLeft w:val="0"/>
                                          <w:marRight w:val="0"/>
                                          <w:marTop w:val="0"/>
                                          <w:marBottom w:val="0"/>
                                          <w:divBdr>
                                            <w:top w:val="none" w:sz="0" w:space="0" w:color="auto"/>
                                            <w:left w:val="none" w:sz="0" w:space="0" w:color="auto"/>
                                            <w:bottom w:val="none" w:sz="0" w:space="0" w:color="auto"/>
                                            <w:right w:val="none" w:sz="0" w:space="0" w:color="auto"/>
                                          </w:divBdr>
                                          <w:divsChild>
                                            <w:div w:id="1260331073">
                                              <w:marLeft w:val="0"/>
                                              <w:marRight w:val="0"/>
                                              <w:marTop w:val="0"/>
                                              <w:marBottom w:val="0"/>
                                              <w:divBdr>
                                                <w:top w:val="none" w:sz="0" w:space="0" w:color="auto"/>
                                                <w:left w:val="none" w:sz="0" w:space="0" w:color="auto"/>
                                                <w:bottom w:val="none" w:sz="0" w:space="0" w:color="auto"/>
                                                <w:right w:val="none" w:sz="0" w:space="0" w:color="auto"/>
                                              </w:divBdr>
                                              <w:divsChild>
                                                <w:div w:id="237987395">
                                                  <w:marLeft w:val="0"/>
                                                  <w:marRight w:val="0"/>
                                                  <w:marTop w:val="0"/>
                                                  <w:marBottom w:val="0"/>
                                                  <w:divBdr>
                                                    <w:top w:val="none" w:sz="0" w:space="0" w:color="auto"/>
                                                    <w:left w:val="none" w:sz="0" w:space="0" w:color="auto"/>
                                                    <w:bottom w:val="none" w:sz="0" w:space="0" w:color="auto"/>
                                                    <w:right w:val="none" w:sz="0" w:space="0" w:color="auto"/>
                                                  </w:divBdr>
                                                  <w:divsChild>
                                                    <w:div w:id="636304212">
                                                      <w:marLeft w:val="0"/>
                                                      <w:marRight w:val="0"/>
                                                      <w:marTop w:val="0"/>
                                                      <w:marBottom w:val="0"/>
                                                      <w:divBdr>
                                                        <w:top w:val="none" w:sz="0" w:space="0" w:color="auto"/>
                                                        <w:left w:val="none" w:sz="0" w:space="0" w:color="auto"/>
                                                        <w:bottom w:val="none" w:sz="0" w:space="0" w:color="auto"/>
                                                        <w:right w:val="none" w:sz="0" w:space="0" w:color="auto"/>
                                                      </w:divBdr>
                                                    </w:div>
                                                    <w:div w:id="367871850">
                                                      <w:marLeft w:val="0"/>
                                                      <w:marRight w:val="0"/>
                                                      <w:marTop w:val="0"/>
                                                      <w:marBottom w:val="0"/>
                                                      <w:divBdr>
                                                        <w:top w:val="none" w:sz="0" w:space="0" w:color="auto"/>
                                                        <w:left w:val="none" w:sz="0" w:space="0" w:color="auto"/>
                                                        <w:bottom w:val="none" w:sz="0" w:space="0" w:color="auto"/>
                                                        <w:right w:val="none" w:sz="0" w:space="0" w:color="auto"/>
                                                      </w:divBdr>
                                                    </w:div>
                                                    <w:div w:id="1070731125">
                                                      <w:marLeft w:val="0"/>
                                                      <w:marRight w:val="0"/>
                                                      <w:marTop w:val="0"/>
                                                      <w:marBottom w:val="0"/>
                                                      <w:divBdr>
                                                        <w:top w:val="none" w:sz="0" w:space="0" w:color="auto"/>
                                                        <w:left w:val="none" w:sz="0" w:space="0" w:color="auto"/>
                                                        <w:bottom w:val="none" w:sz="0" w:space="0" w:color="auto"/>
                                                        <w:right w:val="none" w:sz="0" w:space="0" w:color="auto"/>
                                                      </w:divBdr>
                                                    </w:div>
                                                    <w:div w:id="1984850230">
                                                      <w:marLeft w:val="0"/>
                                                      <w:marRight w:val="0"/>
                                                      <w:marTop w:val="0"/>
                                                      <w:marBottom w:val="0"/>
                                                      <w:divBdr>
                                                        <w:top w:val="none" w:sz="0" w:space="0" w:color="auto"/>
                                                        <w:left w:val="none" w:sz="0" w:space="0" w:color="auto"/>
                                                        <w:bottom w:val="none" w:sz="0" w:space="0" w:color="auto"/>
                                                        <w:right w:val="none" w:sz="0" w:space="0" w:color="auto"/>
                                                      </w:divBdr>
                                                    </w:div>
                                                    <w:div w:id="1428115192">
                                                      <w:marLeft w:val="0"/>
                                                      <w:marRight w:val="0"/>
                                                      <w:marTop w:val="0"/>
                                                      <w:marBottom w:val="0"/>
                                                      <w:divBdr>
                                                        <w:top w:val="none" w:sz="0" w:space="0" w:color="auto"/>
                                                        <w:left w:val="none" w:sz="0" w:space="0" w:color="auto"/>
                                                        <w:bottom w:val="none" w:sz="0" w:space="0" w:color="auto"/>
                                                        <w:right w:val="none" w:sz="0" w:space="0" w:color="auto"/>
                                                      </w:divBdr>
                                                    </w:div>
                                                    <w:div w:id="395980537">
                                                      <w:marLeft w:val="0"/>
                                                      <w:marRight w:val="0"/>
                                                      <w:marTop w:val="0"/>
                                                      <w:marBottom w:val="0"/>
                                                      <w:divBdr>
                                                        <w:top w:val="none" w:sz="0" w:space="0" w:color="auto"/>
                                                        <w:left w:val="none" w:sz="0" w:space="0" w:color="auto"/>
                                                        <w:bottom w:val="none" w:sz="0" w:space="0" w:color="auto"/>
                                                        <w:right w:val="none" w:sz="0" w:space="0" w:color="auto"/>
                                                      </w:divBdr>
                                                    </w:div>
                                                    <w:div w:id="676075115">
                                                      <w:marLeft w:val="0"/>
                                                      <w:marRight w:val="0"/>
                                                      <w:marTop w:val="0"/>
                                                      <w:marBottom w:val="0"/>
                                                      <w:divBdr>
                                                        <w:top w:val="none" w:sz="0" w:space="0" w:color="auto"/>
                                                        <w:left w:val="none" w:sz="0" w:space="0" w:color="auto"/>
                                                        <w:bottom w:val="none" w:sz="0" w:space="0" w:color="auto"/>
                                                        <w:right w:val="none" w:sz="0" w:space="0" w:color="auto"/>
                                                      </w:divBdr>
                                                    </w:div>
                                                    <w:div w:id="32717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8885861">
      <w:bodyDiv w:val="1"/>
      <w:marLeft w:val="0"/>
      <w:marRight w:val="0"/>
      <w:marTop w:val="0"/>
      <w:marBottom w:val="0"/>
      <w:divBdr>
        <w:top w:val="none" w:sz="0" w:space="0" w:color="auto"/>
        <w:left w:val="none" w:sz="0" w:space="0" w:color="auto"/>
        <w:bottom w:val="none" w:sz="0" w:space="0" w:color="auto"/>
        <w:right w:val="none" w:sz="0" w:space="0" w:color="auto"/>
      </w:divBdr>
      <w:divsChild>
        <w:div w:id="2013951226">
          <w:marLeft w:val="0"/>
          <w:marRight w:val="0"/>
          <w:marTop w:val="8985"/>
          <w:marBottom w:val="0"/>
          <w:divBdr>
            <w:top w:val="none" w:sz="0" w:space="0" w:color="auto"/>
            <w:left w:val="none" w:sz="0" w:space="0" w:color="auto"/>
            <w:bottom w:val="none" w:sz="0" w:space="0" w:color="auto"/>
            <w:right w:val="none" w:sz="0" w:space="0" w:color="auto"/>
          </w:divBdr>
          <w:divsChild>
            <w:div w:id="376785892">
              <w:marLeft w:val="0"/>
              <w:marRight w:val="0"/>
              <w:marTop w:val="0"/>
              <w:marBottom w:val="0"/>
              <w:divBdr>
                <w:top w:val="none" w:sz="0" w:space="0" w:color="auto"/>
                <w:left w:val="none" w:sz="0" w:space="0" w:color="auto"/>
                <w:bottom w:val="none" w:sz="0" w:space="0" w:color="auto"/>
                <w:right w:val="none" w:sz="0" w:space="0" w:color="auto"/>
              </w:divBdr>
              <w:divsChild>
                <w:div w:id="313990390">
                  <w:marLeft w:val="0"/>
                  <w:marRight w:val="0"/>
                  <w:marTop w:val="750"/>
                  <w:marBottom w:val="0"/>
                  <w:divBdr>
                    <w:top w:val="none" w:sz="0" w:space="0" w:color="auto"/>
                    <w:left w:val="none" w:sz="0" w:space="0" w:color="auto"/>
                    <w:bottom w:val="none" w:sz="0" w:space="0" w:color="auto"/>
                    <w:right w:val="none" w:sz="0" w:space="0" w:color="auto"/>
                  </w:divBdr>
                  <w:divsChild>
                    <w:div w:id="1909608841">
                      <w:marLeft w:val="0"/>
                      <w:marRight w:val="0"/>
                      <w:marTop w:val="0"/>
                      <w:marBottom w:val="0"/>
                      <w:divBdr>
                        <w:top w:val="none" w:sz="0" w:space="0" w:color="auto"/>
                        <w:left w:val="none" w:sz="0" w:space="0" w:color="auto"/>
                        <w:bottom w:val="none" w:sz="0" w:space="0" w:color="auto"/>
                        <w:right w:val="none" w:sz="0" w:space="0" w:color="auto"/>
                      </w:divBdr>
                      <w:divsChild>
                        <w:div w:id="1731611236">
                          <w:marLeft w:val="0"/>
                          <w:marRight w:val="0"/>
                          <w:marTop w:val="0"/>
                          <w:marBottom w:val="0"/>
                          <w:divBdr>
                            <w:top w:val="none" w:sz="0" w:space="0" w:color="auto"/>
                            <w:left w:val="none" w:sz="0" w:space="0" w:color="auto"/>
                            <w:bottom w:val="none" w:sz="0" w:space="0" w:color="auto"/>
                            <w:right w:val="none" w:sz="0" w:space="0" w:color="auto"/>
                          </w:divBdr>
                          <w:divsChild>
                            <w:div w:id="784617030">
                              <w:marLeft w:val="0"/>
                              <w:marRight w:val="0"/>
                              <w:marTop w:val="0"/>
                              <w:marBottom w:val="0"/>
                              <w:divBdr>
                                <w:top w:val="none" w:sz="0" w:space="0" w:color="auto"/>
                                <w:left w:val="none" w:sz="0" w:space="0" w:color="auto"/>
                                <w:bottom w:val="none" w:sz="0" w:space="0" w:color="auto"/>
                                <w:right w:val="none" w:sz="0" w:space="0" w:color="auto"/>
                              </w:divBdr>
                              <w:divsChild>
                                <w:div w:id="1617641571">
                                  <w:marLeft w:val="0"/>
                                  <w:marRight w:val="0"/>
                                  <w:marTop w:val="0"/>
                                  <w:marBottom w:val="0"/>
                                  <w:divBdr>
                                    <w:top w:val="none" w:sz="0" w:space="0" w:color="auto"/>
                                    <w:left w:val="none" w:sz="0" w:space="0" w:color="auto"/>
                                    <w:bottom w:val="none" w:sz="0" w:space="0" w:color="auto"/>
                                    <w:right w:val="none" w:sz="0" w:space="0" w:color="auto"/>
                                  </w:divBdr>
                                  <w:divsChild>
                                    <w:div w:id="1490445071">
                                      <w:marLeft w:val="0"/>
                                      <w:marRight w:val="0"/>
                                      <w:marTop w:val="0"/>
                                      <w:marBottom w:val="0"/>
                                      <w:divBdr>
                                        <w:top w:val="none" w:sz="0" w:space="0" w:color="auto"/>
                                        <w:left w:val="none" w:sz="0" w:space="0" w:color="auto"/>
                                        <w:bottom w:val="none" w:sz="0" w:space="0" w:color="auto"/>
                                        <w:right w:val="none" w:sz="0" w:space="0" w:color="auto"/>
                                      </w:divBdr>
                                      <w:divsChild>
                                        <w:div w:id="1616398847">
                                          <w:marLeft w:val="0"/>
                                          <w:marRight w:val="0"/>
                                          <w:marTop w:val="0"/>
                                          <w:marBottom w:val="0"/>
                                          <w:divBdr>
                                            <w:top w:val="none" w:sz="0" w:space="0" w:color="auto"/>
                                            <w:left w:val="none" w:sz="0" w:space="0" w:color="auto"/>
                                            <w:bottom w:val="none" w:sz="0" w:space="0" w:color="auto"/>
                                            <w:right w:val="none" w:sz="0" w:space="0" w:color="auto"/>
                                          </w:divBdr>
                                          <w:divsChild>
                                            <w:div w:id="1107044697">
                                              <w:marLeft w:val="0"/>
                                              <w:marRight w:val="0"/>
                                              <w:marTop w:val="0"/>
                                              <w:marBottom w:val="0"/>
                                              <w:divBdr>
                                                <w:top w:val="none" w:sz="0" w:space="0" w:color="auto"/>
                                                <w:left w:val="none" w:sz="0" w:space="0" w:color="auto"/>
                                                <w:bottom w:val="none" w:sz="0" w:space="0" w:color="auto"/>
                                                <w:right w:val="none" w:sz="0" w:space="0" w:color="auto"/>
                                              </w:divBdr>
                                              <w:divsChild>
                                                <w:div w:id="337739116">
                                                  <w:marLeft w:val="0"/>
                                                  <w:marRight w:val="0"/>
                                                  <w:marTop w:val="0"/>
                                                  <w:marBottom w:val="0"/>
                                                  <w:divBdr>
                                                    <w:top w:val="none" w:sz="0" w:space="0" w:color="auto"/>
                                                    <w:left w:val="none" w:sz="0" w:space="0" w:color="auto"/>
                                                    <w:bottom w:val="none" w:sz="0" w:space="0" w:color="auto"/>
                                                    <w:right w:val="none" w:sz="0" w:space="0" w:color="auto"/>
                                                  </w:divBdr>
                                                  <w:divsChild>
                                                    <w:div w:id="1784884538">
                                                      <w:marLeft w:val="0"/>
                                                      <w:marRight w:val="0"/>
                                                      <w:marTop w:val="0"/>
                                                      <w:marBottom w:val="0"/>
                                                      <w:divBdr>
                                                        <w:top w:val="none" w:sz="0" w:space="0" w:color="auto"/>
                                                        <w:left w:val="none" w:sz="0" w:space="0" w:color="auto"/>
                                                        <w:bottom w:val="none" w:sz="0" w:space="0" w:color="auto"/>
                                                        <w:right w:val="none" w:sz="0" w:space="0" w:color="auto"/>
                                                      </w:divBdr>
                                                    </w:div>
                                                    <w:div w:id="649142191">
                                                      <w:marLeft w:val="0"/>
                                                      <w:marRight w:val="0"/>
                                                      <w:marTop w:val="0"/>
                                                      <w:marBottom w:val="0"/>
                                                      <w:divBdr>
                                                        <w:top w:val="none" w:sz="0" w:space="0" w:color="auto"/>
                                                        <w:left w:val="none" w:sz="0" w:space="0" w:color="auto"/>
                                                        <w:bottom w:val="none" w:sz="0" w:space="0" w:color="auto"/>
                                                        <w:right w:val="none" w:sz="0" w:space="0" w:color="auto"/>
                                                      </w:divBdr>
                                                    </w:div>
                                                    <w:div w:id="211814623">
                                                      <w:marLeft w:val="0"/>
                                                      <w:marRight w:val="0"/>
                                                      <w:marTop w:val="0"/>
                                                      <w:marBottom w:val="0"/>
                                                      <w:divBdr>
                                                        <w:top w:val="none" w:sz="0" w:space="0" w:color="auto"/>
                                                        <w:left w:val="none" w:sz="0" w:space="0" w:color="auto"/>
                                                        <w:bottom w:val="none" w:sz="0" w:space="0" w:color="auto"/>
                                                        <w:right w:val="none" w:sz="0" w:space="0" w:color="auto"/>
                                                      </w:divBdr>
                                                    </w:div>
                                                    <w:div w:id="1733651037">
                                                      <w:marLeft w:val="0"/>
                                                      <w:marRight w:val="0"/>
                                                      <w:marTop w:val="0"/>
                                                      <w:marBottom w:val="0"/>
                                                      <w:divBdr>
                                                        <w:top w:val="none" w:sz="0" w:space="0" w:color="auto"/>
                                                        <w:left w:val="none" w:sz="0" w:space="0" w:color="auto"/>
                                                        <w:bottom w:val="none" w:sz="0" w:space="0" w:color="auto"/>
                                                        <w:right w:val="none" w:sz="0" w:space="0" w:color="auto"/>
                                                      </w:divBdr>
                                                    </w:div>
                                                    <w:div w:id="442922480">
                                                      <w:marLeft w:val="0"/>
                                                      <w:marRight w:val="0"/>
                                                      <w:marTop w:val="0"/>
                                                      <w:marBottom w:val="0"/>
                                                      <w:divBdr>
                                                        <w:top w:val="none" w:sz="0" w:space="0" w:color="auto"/>
                                                        <w:left w:val="none" w:sz="0" w:space="0" w:color="auto"/>
                                                        <w:bottom w:val="none" w:sz="0" w:space="0" w:color="auto"/>
                                                        <w:right w:val="none" w:sz="0" w:space="0" w:color="auto"/>
                                                      </w:divBdr>
                                                    </w:div>
                                                    <w:div w:id="901938890">
                                                      <w:marLeft w:val="0"/>
                                                      <w:marRight w:val="0"/>
                                                      <w:marTop w:val="0"/>
                                                      <w:marBottom w:val="0"/>
                                                      <w:divBdr>
                                                        <w:top w:val="none" w:sz="0" w:space="0" w:color="auto"/>
                                                        <w:left w:val="none" w:sz="0" w:space="0" w:color="auto"/>
                                                        <w:bottom w:val="none" w:sz="0" w:space="0" w:color="auto"/>
                                                        <w:right w:val="none" w:sz="0" w:space="0" w:color="auto"/>
                                                      </w:divBdr>
                                                    </w:div>
                                                    <w:div w:id="893347078">
                                                      <w:marLeft w:val="0"/>
                                                      <w:marRight w:val="0"/>
                                                      <w:marTop w:val="0"/>
                                                      <w:marBottom w:val="0"/>
                                                      <w:divBdr>
                                                        <w:top w:val="none" w:sz="0" w:space="0" w:color="auto"/>
                                                        <w:left w:val="none" w:sz="0" w:space="0" w:color="auto"/>
                                                        <w:bottom w:val="none" w:sz="0" w:space="0" w:color="auto"/>
                                                        <w:right w:val="none" w:sz="0" w:space="0" w:color="auto"/>
                                                      </w:divBdr>
                                                    </w:div>
                                                    <w:div w:id="95888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4026347">
      <w:bodyDiv w:val="1"/>
      <w:marLeft w:val="0"/>
      <w:marRight w:val="0"/>
      <w:marTop w:val="0"/>
      <w:marBottom w:val="0"/>
      <w:divBdr>
        <w:top w:val="none" w:sz="0" w:space="0" w:color="auto"/>
        <w:left w:val="none" w:sz="0" w:space="0" w:color="auto"/>
        <w:bottom w:val="none" w:sz="0" w:space="0" w:color="auto"/>
        <w:right w:val="none" w:sz="0" w:space="0" w:color="auto"/>
      </w:divBdr>
      <w:divsChild>
        <w:div w:id="754789026">
          <w:marLeft w:val="0"/>
          <w:marRight w:val="0"/>
          <w:marTop w:val="0"/>
          <w:marBottom w:val="0"/>
          <w:divBdr>
            <w:top w:val="none" w:sz="0" w:space="0" w:color="auto"/>
            <w:left w:val="none" w:sz="0" w:space="0" w:color="auto"/>
            <w:bottom w:val="none" w:sz="0" w:space="0" w:color="auto"/>
            <w:right w:val="none" w:sz="0" w:space="0" w:color="auto"/>
          </w:divBdr>
          <w:divsChild>
            <w:div w:id="384377152">
              <w:marLeft w:val="0"/>
              <w:marRight w:val="0"/>
              <w:marTop w:val="0"/>
              <w:marBottom w:val="0"/>
              <w:divBdr>
                <w:top w:val="none" w:sz="0" w:space="0" w:color="auto"/>
                <w:left w:val="none" w:sz="0" w:space="0" w:color="auto"/>
                <w:bottom w:val="none" w:sz="0" w:space="0" w:color="auto"/>
                <w:right w:val="none" w:sz="0" w:space="0" w:color="auto"/>
              </w:divBdr>
            </w:div>
          </w:divsChild>
        </w:div>
        <w:div w:id="217670495">
          <w:marLeft w:val="0"/>
          <w:marRight w:val="0"/>
          <w:marTop w:val="420"/>
          <w:marBottom w:val="0"/>
          <w:divBdr>
            <w:top w:val="none" w:sz="0" w:space="0" w:color="auto"/>
            <w:left w:val="single" w:sz="6" w:space="8" w:color="auto"/>
            <w:bottom w:val="none" w:sz="0" w:space="0" w:color="auto"/>
            <w:right w:val="none" w:sz="0" w:space="0" w:color="auto"/>
          </w:divBdr>
        </w:div>
      </w:divsChild>
    </w:div>
    <w:div w:id="1257403685">
      <w:bodyDiv w:val="1"/>
      <w:marLeft w:val="0"/>
      <w:marRight w:val="0"/>
      <w:marTop w:val="0"/>
      <w:marBottom w:val="0"/>
      <w:divBdr>
        <w:top w:val="none" w:sz="0" w:space="0" w:color="auto"/>
        <w:left w:val="none" w:sz="0" w:space="0" w:color="auto"/>
        <w:bottom w:val="none" w:sz="0" w:space="0" w:color="auto"/>
        <w:right w:val="none" w:sz="0" w:space="0" w:color="auto"/>
      </w:divBdr>
      <w:divsChild>
        <w:div w:id="1971857132">
          <w:marLeft w:val="0"/>
          <w:marRight w:val="0"/>
          <w:marTop w:val="8985"/>
          <w:marBottom w:val="0"/>
          <w:divBdr>
            <w:top w:val="none" w:sz="0" w:space="0" w:color="auto"/>
            <w:left w:val="none" w:sz="0" w:space="0" w:color="auto"/>
            <w:bottom w:val="none" w:sz="0" w:space="0" w:color="auto"/>
            <w:right w:val="none" w:sz="0" w:space="0" w:color="auto"/>
          </w:divBdr>
          <w:divsChild>
            <w:div w:id="353506508">
              <w:marLeft w:val="0"/>
              <w:marRight w:val="0"/>
              <w:marTop w:val="0"/>
              <w:marBottom w:val="0"/>
              <w:divBdr>
                <w:top w:val="none" w:sz="0" w:space="0" w:color="auto"/>
                <w:left w:val="none" w:sz="0" w:space="0" w:color="auto"/>
                <w:bottom w:val="none" w:sz="0" w:space="0" w:color="auto"/>
                <w:right w:val="none" w:sz="0" w:space="0" w:color="auto"/>
              </w:divBdr>
              <w:divsChild>
                <w:div w:id="1964270332">
                  <w:marLeft w:val="0"/>
                  <w:marRight w:val="0"/>
                  <w:marTop w:val="750"/>
                  <w:marBottom w:val="0"/>
                  <w:divBdr>
                    <w:top w:val="none" w:sz="0" w:space="0" w:color="auto"/>
                    <w:left w:val="none" w:sz="0" w:space="0" w:color="auto"/>
                    <w:bottom w:val="none" w:sz="0" w:space="0" w:color="auto"/>
                    <w:right w:val="none" w:sz="0" w:space="0" w:color="auto"/>
                  </w:divBdr>
                  <w:divsChild>
                    <w:div w:id="1733583001">
                      <w:marLeft w:val="0"/>
                      <w:marRight w:val="0"/>
                      <w:marTop w:val="0"/>
                      <w:marBottom w:val="0"/>
                      <w:divBdr>
                        <w:top w:val="none" w:sz="0" w:space="0" w:color="auto"/>
                        <w:left w:val="none" w:sz="0" w:space="0" w:color="auto"/>
                        <w:bottom w:val="none" w:sz="0" w:space="0" w:color="auto"/>
                        <w:right w:val="none" w:sz="0" w:space="0" w:color="auto"/>
                      </w:divBdr>
                      <w:divsChild>
                        <w:div w:id="1784957006">
                          <w:marLeft w:val="0"/>
                          <w:marRight w:val="0"/>
                          <w:marTop w:val="0"/>
                          <w:marBottom w:val="0"/>
                          <w:divBdr>
                            <w:top w:val="none" w:sz="0" w:space="0" w:color="auto"/>
                            <w:left w:val="none" w:sz="0" w:space="0" w:color="auto"/>
                            <w:bottom w:val="none" w:sz="0" w:space="0" w:color="auto"/>
                            <w:right w:val="none" w:sz="0" w:space="0" w:color="auto"/>
                          </w:divBdr>
                          <w:divsChild>
                            <w:div w:id="1404446455">
                              <w:marLeft w:val="0"/>
                              <w:marRight w:val="0"/>
                              <w:marTop w:val="0"/>
                              <w:marBottom w:val="0"/>
                              <w:divBdr>
                                <w:top w:val="none" w:sz="0" w:space="0" w:color="auto"/>
                                <w:left w:val="none" w:sz="0" w:space="0" w:color="auto"/>
                                <w:bottom w:val="none" w:sz="0" w:space="0" w:color="auto"/>
                                <w:right w:val="none" w:sz="0" w:space="0" w:color="auto"/>
                              </w:divBdr>
                              <w:divsChild>
                                <w:div w:id="382558600">
                                  <w:marLeft w:val="0"/>
                                  <w:marRight w:val="0"/>
                                  <w:marTop w:val="0"/>
                                  <w:marBottom w:val="0"/>
                                  <w:divBdr>
                                    <w:top w:val="none" w:sz="0" w:space="0" w:color="auto"/>
                                    <w:left w:val="none" w:sz="0" w:space="0" w:color="auto"/>
                                    <w:bottom w:val="none" w:sz="0" w:space="0" w:color="auto"/>
                                    <w:right w:val="none" w:sz="0" w:space="0" w:color="auto"/>
                                  </w:divBdr>
                                  <w:divsChild>
                                    <w:div w:id="539629046">
                                      <w:marLeft w:val="0"/>
                                      <w:marRight w:val="0"/>
                                      <w:marTop w:val="0"/>
                                      <w:marBottom w:val="0"/>
                                      <w:divBdr>
                                        <w:top w:val="none" w:sz="0" w:space="0" w:color="auto"/>
                                        <w:left w:val="none" w:sz="0" w:space="0" w:color="auto"/>
                                        <w:bottom w:val="none" w:sz="0" w:space="0" w:color="auto"/>
                                        <w:right w:val="none" w:sz="0" w:space="0" w:color="auto"/>
                                      </w:divBdr>
                                      <w:divsChild>
                                        <w:div w:id="655841380">
                                          <w:marLeft w:val="0"/>
                                          <w:marRight w:val="0"/>
                                          <w:marTop w:val="0"/>
                                          <w:marBottom w:val="0"/>
                                          <w:divBdr>
                                            <w:top w:val="none" w:sz="0" w:space="0" w:color="auto"/>
                                            <w:left w:val="none" w:sz="0" w:space="0" w:color="auto"/>
                                            <w:bottom w:val="none" w:sz="0" w:space="0" w:color="auto"/>
                                            <w:right w:val="none" w:sz="0" w:space="0" w:color="auto"/>
                                          </w:divBdr>
                                          <w:divsChild>
                                            <w:div w:id="1565292827">
                                              <w:marLeft w:val="0"/>
                                              <w:marRight w:val="0"/>
                                              <w:marTop w:val="0"/>
                                              <w:marBottom w:val="0"/>
                                              <w:divBdr>
                                                <w:top w:val="none" w:sz="0" w:space="0" w:color="auto"/>
                                                <w:left w:val="none" w:sz="0" w:space="0" w:color="auto"/>
                                                <w:bottom w:val="none" w:sz="0" w:space="0" w:color="auto"/>
                                                <w:right w:val="none" w:sz="0" w:space="0" w:color="auto"/>
                                              </w:divBdr>
                                              <w:divsChild>
                                                <w:div w:id="763308247">
                                                  <w:marLeft w:val="0"/>
                                                  <w:marRight w:val="0"/>
                                                  <w:marTop w:val="0"/>
                                                  <w:marBottom w:val="0"/>
                                                  <w:divBdr>
                                                    <w:top w:val="none" w:sz="0" w:space="0" w:color="auto"/>
                                                    <w:left w:val="none" w:sz="0" w:space="0" w:color="auto"/>
                                                    <w:bottom w:val="none" w:sz="0" w:space="0" w:color="auto"/>
                                                    <w:right w:val="none" w:sz="0" w:space="0" w:color="auto"/>
                                                  </w:divBdr>
                                                  <w:divsChild>
                                                    <w:div w:id="1556624597">
                                                      <w:marLeft w:val="0"/>
                                                      <w:marRight w:val="0"/>
                                                      <w:marTop w:val="0"/>
                                                      <w:marBottom w:val="0"/>
                                                      <w:divBdr>
                                                        <w:top w:val="none" w:sz="0" w:space="0" w:color="auto"/>
                                                        <w:left w:val="none" w:sz="0" w:space="0" w:color="auto"/>
                                                        <w:bottom w:val="none" w:sz="0" w:space="0" w:color="auto"/>
                                                        <w:right w:val="none" w:sz="0" w:space="0" w:color="auto"/>
                                                      </w:divBdr>
                                                    </w:div>
                                                    <w:div w:id="1991594821">
                                                      <w:marLeft w:val="0"/>
                                                      <w:marRight w:val="0"/>
                                                      <w:marTop w:val="0"/>
                                                      <w:marBottom w:val="0"/>
                                                      <w:divBdr>
                                                        <w:top w:val="none" w:sz="0" w:space="0" w:color="auto"/>
                                                        <w:left w:val="none" w:sz="0" w:space="0" w:color="auto"/>
                                                        <w:bottom w:val="none" w:sz="0" w:space="0" w:color="auto"/>
                                                        <w:right w:val="none" w:sz="0" w:space="0" w:color="auto"/>
                                                      </w:divBdr>
                                                    </w:div>
                                                    <w:div w:id="295378517">
                                                      <w:marLeft w:val="0"/>
                                                      <w:marRight w:val="0"/>
                                                      <w:marTop w:val="0"/>
                                                      <w:marBottom w:val="0"/>
                                                      <w:divBdr>
                                                        <w:top w:val="none" w:sz="0" w:space="0" w:color="auto"/>
                                                        <w:left w:val="none" w:sz="0" w:space="0" w:color="auto"/>
                                                        <w:bottom w:val="none" w:sz="0" w:space="0" w:color="auto"/>
                                                        <w:right w:val="none" w:sz="0" w:space="0" w:color="auto"/>
                                                      </w:divBdr>
                                                    </w:div>
                                                    <w:div w:id="841628924">
                                                      <w:marLeft w:val="0"/>
                                                      <w:marRight w:val="0"/>
                                                      <w:marTop w:val="0"/>
                                                      <w:marBottom w:val="0"/>
                                                      <w:divBdr>
                                                        <w:top w:val="none" w:sz="0" w:space="0" w:color="auto"/>
                                                        <w:left w:val="none" w:sz="0" w:space="0" w:color="auto"/>
                                                        <w:bottom w:val="none" w:sz="0" w:space="0" w:color="auto"/>
                                                        <w:right w:val="none" w:sz="0" w:space="0" w:color="auto"/>
                                                      </w:divBdr>
                                                    </w:div>
                                                    <w:div w:id="908223739">
                                                      <w:marLeft w:val="0"/>
                                                      <w:marRight w:val="0"/>
                                                      <w:marTop w:val="0"/>
                                                      <w:marBottom w:val="0"/>
                                                      <w:divBdr>
                                                        <w:top w:val="none" w:sz="0" w:space="0" w:color="auto"/>
                                                        <w:left w:val="none" w:sz="0" w:space="0" w:color="auto"/>
                                                        <w:bottom w:val="none" w:sz="0" w:space="0" w:color="auto"/>
                                                        <w:right w:val="none" w:sz="0" w:space="0" w:color="auto"/>
                                                      </w:divBdr>
                                                    </w:div>
                                                    <w:div w:id="602811345">
                                                      <w:marLeft w:val="0"/>
                                                      <w:marRight w:val="0"/>
                                                      <w:marTop w:val="0"/>
                                                      <w:marBottom w:val="0"/>
                                                      <w:divBdr>
                                                        <w:top w:val="none" w:sz="0" w:space="0" w:color="auto"/>
                                                        <w:left w:val="none" w:sz="0" w:space="0" w:color="auto"/>
                                                        <w:bottom w:val="none" w:sz="0" w:space="0" w:color="auto"/>
                                                        <w:right w:val="none" w:sz="0" w:space="0" w:color="auto"/>
                                                      </w:divBdr>
                                                    </w:div>
                                                    <w:div w:id="2633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3775862">
      <w:bodyDiv w:val="1"/>
      <w:marLeft w:val="0"/>
      <w:marRight w:val="0"/>
      <w:marTop w:val="0"/>
      <w:marBottom w:val="0"/>
      <w:divBdr>
        <w:top w:val="none" w:sz="0" w:space="0" w:color="auto"/>
        <w:left w:val="none" w:sz="0" w:space="0" w:color="auto"/>
        <w:bottom w:val="none" w:sz="0" w:space="0" w:color="auto"/>
        <w:right w:val="none" w:sz="0" w:space="0" w:color="auto"/>
      </w:divBdr>
      <w:divsChild>
        <w:div w:id="327905477">
          <w:marLeft w:val="0"/>
          <w:marRight w:val="0"/>
          <w:marTop w:val="8985"/>
          <w:marBottom w:val="0"/>
          <w:divBdr>
            <w:top w:val="none" w:sz="0" w:space="0" w:color="auto"/>
            <w:left w:val="none" w:sz="0" w:space="0" w:color="auto"/>
            <w:bottom w:val="none" w:sz="0" w:space="0" w:color="auto"/>
            <w:right w:val="none" w:sz="0" w:space="0" w:color="auto"/>
          </w:divBdr>
          <w:divsChild>
            <w:div w:id="253318577">
              <w:marLeft w:val="0"/>
              <w:marRight w:val="0"/>
              <w:marTop w:val="0"/>
              <w:marBottom w:val="0"/>
              <w:divBdr>
                <w:top w:val="none" w:sz="0" w:space="0" w:color="auto"/>
                <w:left w:val="none" w:sz="0" w:space="0" w:color="auto"/>
                <w:bottom w:val="none" w:sz="0" w:space="0" w:color="auto"/>
                <w:right w:val="none" w:sz="0" w:space="0" w:color="auto"/>
              </w:divBdr>
              <w:divsChild>
                <w:div w:id="1090855475">
                  <w:marLeft w:val="0"/>
                  <w:marRight w:val="0"/>
                  <w:marTop w:val="750"/>
                  <w:marBottom w:val="0"/>
                  <w:divBdr>
                    <w:top w:val="none" w:sz="0" w:space="0" w:color="auto"/>
                    <w:left w:val="none" w:sz="0" w:space="0" w:color="auto"/>
                    <w:bottom w:val="none" w:sz="0" w:space="0" w:color="auto"/>
                    <w:right w:val="none" w:sz="0" w:space="0" w:color="auto"/>
                  </w:divBdr>
                  <w:divsChild>
                    <w:div w:id="1772430941">
                      <w:marLeft w:val="0"/>
                      <w:marRight w:val="0"/>
                      <w:marTop w:val="0"/>
                      <w:marBottom w:val="0"/>
                      <w:divBdr>
                        <w:top w:val="none" w:sz="0" w:space="0" w:color="auto"/>
                        <w:left w:val="none" w:sz="0" w:space="0" w:color="auto"/>
                        <w:bottom w:val="none" w:sz="0" w:space="0" w:color="auto"/>
                        <w:right w:val="none" w:sz="0" w:space="0" w:color="auto"/>
                      </w:divBdr>
                      <w:divsChild>
                        <w:div w:id="1951429009">
                          <w:marLeft w:val="0"/>
                          <w:marRight w:val="0"/>
                          <w:marTop w:val="0"/>
                          <w:marBottom w:val="0"/>
                          <w:divBdr>
                            <w:top w:val="none" w:sz="0" w:space="0" w:color="auto"/>
                            <w:left w:val="none" w:sz="0" w:space="0" w:color="auto"/>
                            <w:bottom w:val="none" w:sz="0" w:space="0" w:color="auto"/>
                            <w:right w:val="none" w:sz="0" w:space="0" w:color="auto"/>
                          </w:divBdr>
                          <w:divsChild>
                            <w:div w:id="1475415247">
                              <w:marLeft w:val="0"/>
                              <w:marRight w:val="0"/>
                              <w:marTop w:val="0"/>
                              <w:marBottom w:val="0"/>
                              <w:divBdr>
                                <w:top w:val="none" w:sz="0" w:space="0" w:color="auto"/>
                                <w:left w:val="none" w:sz="0" w:space="0" w:color="auto"/>
                                <w:bottom w:val="none" w:sz="0" w:space="0" w:color="auto"/>
                                <w:right w:val="none" w:sz="0" w:space="0" w:color="auto"/>
                              </w:divBdr>
                              <w:divsChild>
                                <w:div w:id="2007127145">
                                  <w:marLeft w:val="0"/>
                                  <w:marRight w:val="0"/>
                                  <w:marTop w:val="0"/>
                                  <w:marBottom w:val="0"/>
                                  <w:divBdr>
                                    <w:top w:val="none" w:sz="0" w:space="0" w:color="auto"/>
                                    <w:left w:val="none" w:sz="0" w:space="0" w:color="auto"/>
                                    <w:bottom w:val="none" w:sz="0" w:space="0" w:color="auto"/>
                                    <w:right w:val="none" w:sz="0" w:space="0" w:color="auto"/>
                                  </w:divBdr>
                                  <w:divsChild>
                                    <w:div w:id="2061324971">
                                      <w:marLeft w:val="0"/>
                                      <w:marRight w:val="0"/>
                                      <w:marTop w:val="0"/>
                                      <w:marBottom w:val="0"/>
                                      <w:divBdr>
                                        <w:top w:val="none" w:sz="0" w:space="0" w:color="auto"/>
                                        <w:left w:val="none" w:sz="0" w:space="0" w:color="auto"/>
                                        <w:bottom w:val="none" w:sz="0" w:space="0" w:color="auto"/>
                                        <w:right w:val="none" w:sz="0" w:space="0" w:color="auto"/>
                                      </w:divBdr>
                                      <w:divsChild>
                                        <w:div w:id="1367489653">
                                          <w:marLeft w:val="0"/>
                                          <w:marRight w:val="0"/>
                                          <w:marTop w:val="0"/>
                                          <w:marBottom w:val="0"/>
                                          <w:divBdr>
                                            <w:top w:val="none" w:sz="0" w:space="0" w:color="auto"/>
                                            <w:left w:val="none" w:sz="0" w:space="0" w:color="auto"/>
                                            <w:bottom w:val="none" w:sz="0" w:space="0" w:color="auto"/>
                                            <w:right w:val="none" w:sz="0" w:space="0" w:color="auto"/>
                                          </w:divBdr>
                                          <w:divsChild>
                                            <w:div w:id="900019653">
                                              <w:marLeft w:val="0"/>
                                              <w:marRight w:val="0"/>
                                              <w:marTop w:val="0"/>
                                              <w:marBottom w:val="0"/>
                                              <w:divBdr>
                                                <w:top w:val="none" w:sz="0" w:space="0" w:color="auto"/>
                                                <w:left w:val="none" w:sz="0" w:space="0" w:color="auto"/>
                                                <w:bottom w:val="none" w:sz="0" w:space="0" w:color="auto"/>
                                                <w:right w:val="none" w:sz="0" w:space="0" w:color="auto"/>
                                              </w:divBdr>
                                              <w:divsChild>
                                                <w:div w:id="1642226303">
                                                  <w:marLeft w:val="0"/>
                                                  <w:marRight w:val="0"/>
                                                  <w:marTop w:val="0"/>
                                                  <w:marBottom w:val="0"/>
                                                  <w:divBdr>
                                                    <w:top w:val="none" w:sz="0" w:space="0" w:color="auto"/>
                                                    <w:left w:val="none" w:sz="0" w:space="0" w:color="auto"/>
                                                    <w:bottom w:val="none" w:sz="0" w:space="0" w:color="auto"/>
                                                    <w:right w:val="none" w:sz="0" w:space="0" w:color="auto"/>
                                                  </w:divBdr>
                                                  <w:divsChild>
                                                    <w:div w:id="941035609">
                                                      <w:marLeft w:val="0"/>
                                                      <w:marRight w:val="0"/>
                                                      <w:marTop w:val="0"/>
                                                      <w:marBottom w:val="0"/>
                                                      <w:divBdr>
                                                        <w:top w:val="none" w:sz="0" w:space="0" w:color="auto"/>
                                                        <w:left w:val="none" w:sz="0" w:space="0" w:color="auto"/>
                                                        <w:bottom w:val="none" w:sz="0" w:space="0" w:color="auto"/>
                                                        <w:right w:val="none" w:sz="0" w:space="0" w:color="auto"/>
                                                      </w:divBdr>
                                                    </w:div>
                                                    <w:div w:id="1078089933">
                                                      <w:marLeft w:val="0"/>
                                                      <w:marRight w:val="0"/>
                                                      <w:marTop w:val="0"/>
                                                      <w:marBottom w:val="0"/>
                                                      <w:divBdr>
                                                        <w:top w:val="none" w:sz="0" w:space="0" w:color="auto"/>
                                                        <w:left w:val="none" w:sz="0" w:space="0" w:color="auto"/>
                                                        <w:bottom w:val="none" w:sz="0" w:space="0" w:color="auto"/>
                                                        <w:right w:val="none" w:sz="0" w:space="0" w:color="auto"/>
                                                      </w:divBdr>
                                                    </w:div>
                                                    <w:div w:id="1614479385">
                                                      <w:marLeft w:val="0"/>
                                                      <w:marRight w:val="0"/>
                                                      <w:marTop w:val="0"/>
                                                      <w:marBottom w:val="0"/>
                                                      <w:divBdr>
                                                        <w:top w:val="none" w:sz="0" w:space="0" w:color="auto"/>
                                                        <w:left w:val="none" w:sz="0" w:space="0" w:color="auto"/>
                                                        <w:bottom w:val="none" w:sz="0" w:space="0" w:color="auto"/>
                                                        <w:right w:val="none" w:sz="0" w:space="0" w:color="auto"/>
                                                      </w:divBdr>
                                                    </w:div>
                                                    <w:div w:id="1389569293">
                                                      <w:marLeft w:val="0"/>
                                                      <w:marRight w:val="0"/>
                                                      <w:marTop w:val="0"/>
                                                      <w:marBottom w:val="0"/>
                                                      <w:divBdr>
                                                        <w:top w:val="none" w:sz="0" w:space="0" w:color="auto"/>
                                                        <w:left w:val="none" w:sz="0" w:space="0" w:color="auto"/>
                                                        <w:bottom w:val="none" w:sz="0" w:space="0" w:color="auto"/>
                                                        <w:right w:val="none" w:sz="0" w:space="0" w:color="auto"/>
                                                      </w:divBdr>
                                                    </w:div>
                                                    <w:div w:id="2094542342">
                                                      <w:marLeft w:val="0"/>
                                                      <w:marRight w:val="0"/>
                                                      <w:marTop w:val="0"/>
                                                      <w:marBottom w:val="0"/>
                                                      <w:divBdr>
                                                        <w:top w:val="none" w:sz="0" w:space="0" w:color="auto"/>
                                                        <w:left w:val="none" w:sz="0" w:space="0" w:color="auto"/>
                                                        <w:bottom w:val="none" w:sz="0" w:space="0" w:color="auto"/>
                                                        <w:right w:val="none" w:sz="0" w:space="0" w:color="auto"/>
                                                      </w:divBdr>
                                                    </w:div>
                                                    <w:div w:id="88298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1889793">
      <w:bodyDiv w:val="1"/>
      <w:marLeft w:val="0"/>
      <w:marRight w:val="0"/>
      <w:marTop w:val="0"/>
      <w:marBottom w:val="0"/>
      <w:divBdr>
        <w:top w:val="none" w:sz="0" w:space="0" w:color="auto"/>
        <w:left w:val="none" w:sz="0" w:space="0" w:color="auto"/>
        <w:bottom w:val="none" w:sz="0" w:space="0" w:color="auto"/>
        <w:right w:val="none" w:sz="0" w:space="0" w:color="auto"/>
      </w:divBdr>
      <w:divsChild>
        <w:div w:id="1924103136">
          <w:marLeft w:val="0"/>
          <w:marRight w:val="0"/>
          <w:marTop w:val="0"/>
          <w:marBottom w:val="0"/>
          <w:divBdr>
            <w:top w:val="none" w:sz="0" w:space="0" w:color="auto"/>
            <w:left w:val="none" w:sz="0" w:space="0" w:color="auto"/>
            <w:bottom w:val="none" w:sz="0" w:space="0" w:color="auto"/>
            <w:right w:val="none" w:sz="0" w:space="0" w:color="auto"/>
          </w:divBdr>
          <w:divsChild>
            <w:div w:id="1293637241">
              <w:marLeft w:val="0"/>
              <w:marRight w:val="0"/>
              <w:marTop w:val="0"/>
              <w:marBottom w:val="240"/>
              <w:divBdr>
                <w:top w:val="none" w:sz="0" w:space="0" w:color="auto"/>
                <w:left w:val="none" w:sz="0" w:space="0" w:color="auto"/>
                <w:bottom w:val="none" w:sz="0" w:space="0" w:color="auto"/>
                <w:right w:val="none" w:sz="0" w:space="0" w:color="auto"/>
              </w:divBdr>
              <w:divsChild>
                <w:div w:id="1194657963">
                  <w:marLeft w:val="0"/>
                  <w:marRight w:val="0"/>
                  <w:marTop w:val="0"/>
                  <w:marBottom w:val="0"/>
                  <w:divBdr>
                    <w:top w:val="none" w:sz="0" w:space="0" w:color="auto"/>
                    <w:left w:val="none" w:sz="0" w:space="0" w:color="auto"/>
                    <w:bottom w:val="none" w:sz="0" w:space="0" w:color="auto"/>
                    <w:right w:val="none" w:sz="0" w:space="0" w:color="auto"/>
                  </w:divBdr>
                  <w:divsChild>
                    <w:div w:id="100301817">
                      <w:marLeft w:val="0"/>
                      <w:marRight w:val="30"/>
                      <w:marTop w:val="0"/>
                      <w:marBottom w:val="0"/>
                      <w:divBdr>
                        <w:top w:val="none" w:sz="0" w:space="0" w:color="auto"/>
                        <w:left w:val="none" w:sz="0" w:space="0" w:color="auto"/>
                        <w:bottom w:val="none" w:sz="0" w:space="0" w:color="auto"/>
                        <w:right w:val="none" w:sz="0" w:space="0" w:color="auto"/>
                      </w:divBdr>
                    </w:div>
                    <w:div w:id="702749086">
                      <w:marLeft w:val="0"/>
                      <w:marRight w:val="30"/>
                      <w:marTop w:val="0"/>
                      <w:marBottom w:val="0"/>
                      <w:divBdr>
                        <w:top w:val="none" w:sz="0" w:space="0" w:color="auto"/>
                        <w:left w:val="none" w:sz="0" w:space="0" w:color="auto"/>
                        <w:bottom w:val="none" w:sz="0" w:space="0" w:color="auto"/>
                        <w:right w:val="none" w:sz="0" w:space="0" w:color="auto"/>
                      </w:divBdr>
                    </w:div>
                  </w:divsChild>
                </w:div>
                <w:div w:id="161703071">
                  <w:marLeft w:val="330"/>
                  <w:marRight w:val="0"/>
                  <w:marTop w:val="0"/>
                  <w:marBottom w:val="0"/>
                  <w:divBdr>
                    <w:top w:val="none" w:sz="0" w:space="0" w:color="auto"/>
                    <w:left w:val="none" w:sz="0" w:space="0" w:color="auto"/>
                    <w:bottom w:val="none" w:sz="0" w:space="0" w:color="auto"/>
                    <w:right w:val="none" w:sz="0" w:space="0" w:color="auto"/>
                  </w:divBdr>
                </w:div>
              </w:divsChild>
            </w:div>
          </w:divsChild>
        </w:div>
        <w:div w:id="1995911847">
          <w:marLeft w:val="0"/>
          <w:marRight w:val="0"/>
          <w:marTop w:val="0"/>
          <w:marBottom w:val="0"/>
          <w:divBdr>
            <w:top w:val="none" w:sz="0" w:space="0" w:color="auto"/>
            <w:left w:val="none" w:sz="0" w:space="0" w:color="auto"/>
            <w:bottom w:val="none" w:sz="0" w:space="0" w:color="auto"/>
            <w:right w:val="none" w:sz="0" w:space="0" w:color="auto"/>
          </w:divBdr>
          <w:divsChild>
            <w:div w:id="2118523472">
              <w:marLeft w:val="0"/>
              <w:marRight w:val="0"/>
              <w:marTop w:val="0"/>
              <w:marBottom w:val="0"/>
              <w:divBdr>
                <w:top w:val="none" w:sz="0" w:space="0" w:color="auto"/>
                <w:left w:val="none" w:sz="0" w:space="0" w:color="auto"/>
                <w:bottom w:val="none" w:sz="0" w:space="0" w:color="auto"/>
                <w:right w:val="none" w:sz="0" w:space="0" w:color="auto"/>
              </w:divBdr>
              <w:divsChild>
                <w:div w:id="174505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486558">
          <w:marLeft w:val="0"/>
          <w:marRight w:val="0"/>
          <w:marTop w:val="315"/>
          <w:marBottom w:val="0"/>
          <w:divBdr>
            <w:top w:val="none" w:sz="0" w:space="0" w:color="auto"/>
            <w:left w:val="none" w:sz="0" w:space="0" w:color="auto"/>
            <w:bottom w:val="none" w:sz="0" w:space="0" w:color="auto"/>
            <w:right w:val="none" w:sz="0" w:space="0" w:color="auto"/>
          </w:divBdr>
          <w:divsChild>
            <w:div w:id="509487187">
              <w:marLeft w:val="0"/>
              <w:marRight w:val="315"/>
              <w:marTop w:val="0"/>
              <w:marBottom w:val="0"/>
              <w:divBdr>
                <w:top w:val="none" w:sz="0" w:space="0" w:color="auto"/>
                <w:left w:val="none" w:sz="0" w:space="0" w:color="auto"/>
                <w:bottom w:val="none" w:sz="0" w:space="0" w:color="auto"/>
                <w:right w:val="none" w:sz="0" w:space="0" w:color="auto"/>
              </w:divBdr>
              <w:divsChild>
                <w:div w:id="960234073">
                  <w:marLeft w:val="0"/>
                  <w:marRight w:val="0"/>
                  <w:marTop w:val="0"/>
                  <w:marBottom w:val="0"/>
                  <w:divBdr>
                    <w:top w:val="none" w:sz="0" w:space="0" w:color="auto"/>
                    <w:left w:val="none" w:sz="0" w:space="0" w:color="auto"/>
                    <w:bottom w:val="none" w:sz="0" w:space="0" w:color="auto"/>
                    <w:right w:val="none" w:sz="0" w:space="0" w:color="auto"/>
                  </w:divBdr>
                </w:div>
              </w:divsChild>
            </w:div>
            <w:div w:id="760948473">
              <w:marLeft w:val="0"/>
              <w:marRight w:val="0"/>
              <w:marTop w:val="0"/>
              <w:marBottom w:val="0"/>
              <w:divBdr>
                <w:top w:val="none" w:sz="0" w:space="0" w:color="auto"/>
                <w:left w:val="none" w:sz="0" w:space="0" w:color="auto"/>
                <w:bottom w:val="none" w:sz="0" w:space="0" w:color="auto"/>
                <w:right w:val="none" w:sz="0" w:space="0" w:color="auto"/>
              </w:divBdr>
              <w:divsChild>
                <w:div w:id="525870023">
                  <w:marLeft w:val="0"/>
                  <w:marRight w:val="0"/>
                  <w:marTop w:val="0"/>
                  <w:marBottom w:val="0"/>
                  <w:divBdr>
                    <w:top w:val="none" w:sz="0" w:space="0" w:color="auto"/>
                    <w:left w:val="none" w:sz="0" w:space="0" w:color="auto"/>
                    <w:bottom w:val="none" w:sz="0" w:space="0" w:color="auto"/>
                    <w:right w:val="none" w:sz="0" w:space="0" w:color="auto"/>
                  </w:divBdr>
                  <w:divsChild>
                    <w:div w:id="7039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nd-watch.org/news/2020/06/19/nebraska-public-power-district-says-r-project-route-wont-change-after-federal-judge-vacates-permit/" TargetMode="External"/><Relationship Id="rId13" Type="http://schemas.openxmlformats.org/officeDocument/2006/relationships/hyperlink" Target="https://www.wind-watch.org/fairuse.php" TargetMode="External"/><Relationship Id="rId18" Type="http://schemas.openxmlformats.org/officeDocument/2006/relationships/hyperlink" Target="https://www.paypal.com/cgi-bin/webscr?cmd=_s-xclick&amp;hosted_button_id=3RCL3S3F99WP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nawindpower.com/invenergy-selects-iea-to-build-thunderhead-wind-energy-center" TargetMode="External"/><Relationship Id="rId7" Type="http://schemas.openxmlformats.org/officeDocument/2006/relationships/image" Target="media/image1.jpeg"/><Relationship Id="rId12" Type="http://schemas.openxmlformats.org/officeDocument/2006/relationships/hyperlink" Target="https://www.wind-watch.org/news/2020/06/19/nebraska-public-power-district-says-r-project-route-wont-change-after-federal-judge-vacates-permit/" TargetMode="External"/><Relationship Id="rId17" Type="http://schemas.openxmlformats.org/officeDocument/2006/relationships/image" Target="media/image2.gi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paypal.com/cgi-bin/webscr?cmd=_s-xclick&amp;hosted_button_id=X9FXZGC95LSYY" TargetMode="External"/><Relationship Id="rId20" Type="http://schemas.openxmlformats.org/officeDocument/2006/relationships/hyperlink" Target="https://nawindpower.com/author/michael-ba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ptelegraph.com/news/nebraska-public-power-district-says-r-project-route-won-t-change-after-federal-judge-vacates/article_dd14fade-b1e1-11ea-9cb4-2f4762f34ce7.html" TargetMode="External"/><Relationship Id="rId24"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hyperlink" Target="https://www.wind-watch.org/donate.php" TargetMode="External"/><Relationship Id="rId23" Type="http://schemas.openxmlformats.org/officeDocument/2006/relationships/image" Target="media/image4.jpeg"/><Relationship Id="rId10" Type="http://schemas.openxmlformats.org/officeDocument/2006/relationships/hyperlink" Target="https://www.wind-watch.org/news/2020/06/19/nebraska-public-power-district-says-r-project-route-wont-change-after-federal-judge-vacates-permit/" TargetMode="External"/><Relationship Id="rId19"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s://www.nptelegraph.com/news/nebraska-public-power-district-says-r-project-route-won-t-change-after-federal-judge-vacates/article_dd14fade-b1e1-11ea-9cb4-2f4762f34ce7.html" TargetMode="External"/><Relationship Id="rId14" Type="http://schemas.openxmlformats.org/officeDocument/2006/relationships/hyperlink" Target="https://www.wind-watch.org/news/2020/06/19/nebraska-public-power-district-says-r-project-route-wont-change-after-federal-judge-vacates-permit/" TargetMode="External"/><Relationship Id="rId22" Type="http://schemas.openxmlformats.org/officeDocument/2006/relationships/hyperlink" Target="https://nawindpower.com/wp-content/uploads/2019/12/Nebraska.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VanNess, Meg</dc:creator>
  <cp:keywords/>
  <dc:description/>
  <cp:lastModifiedBy>VanNess, Meg</cp:lastModifiedBy>
  <cp:revision>4</cp:revision>
  <dcterms:created xsi:type="dcterms:W3CDTF">2020-06-18T21:23:00Z</dcterms:created>
  <dcterms:modified xsi:type="dcterms:W3CDTF">2020-06-24T20:30:00Z</dcterms:modified>
</cp:coreProperties>
</file>